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490DBA" w14:textId="77777777" w:rsidR="00734580" w:rsidRPr="00816128" w:rsidRDefault="00734580" w:rsidP="00734580">
      <w:pPr>
        <w:pStyle w:val="m1"/>
        <w:snapToGrid w:val="0"/>
        <w:spacing w:after="0" w:line="240" w:lineRule="auto"/>
        <w:jc w:val="center"/>
        <w:rPr>
          <w:rFonts w:ascii="黑体" w:eastAsia="黑体" w:hAnsi="黑体" w:hint="eastAsia"/>
          <w:sz w:val="36"/>
          <w:szCs w:val="36"/>
        </w:rPr>
      </w:pPr>
      <w:bookmarkStart w:id="0" w:name="_Toc501471352"/>
      <w:r>
        <w:rPr>
          <w:rFonts w:ascii="黑体" w:eastAsia="黑体" w:hAnsi="黑体" w:hint="eastAsia"/>
          <w:sz w:val="36"/>
          <w:szCs w:val="36"/>
        </w:rPr>
        <w:t>中国科学院教育部</w:t>
      </w:r>
      <w:r w:rsidRPr="00816128">
        <w:rPr>
          <w:rFonts w:ascii="黑体" w:eastAsia="黑体" w:hAnsi="黑体" w:hint="eastAsia"/>
          <w:sz w:val="36"/>
          <w:szCs w:val="36"/>
        </w:rPr>
        <w:t>水土保持与生态环境研究中心</w:t>
      </w:r>
    </w:p>
    <w:p w14:paraId="1AA0981A" w14:textId="77777777" w:rsidR="00D03831" w:rsidRDefault="00734580" w:rsidP="00734580">
      <w:pPr>
        <w:pStyle w:val="1"/>
        <w:spacing w:beforeLines="0"/>
      </w:pPr>
      <w:r w:rsidRPr="00816128">
        <w:rPr>
          <w:rFonts w:ascii="黑体" w:eastAsia="黑体" w:hAnsi="黑体" w:hint="eastAsia"/>
          <w:sz w:val="36"/>
          <w:szCs w:val="36"/>
        </w:rPr>
        <w:t>环境工程专业学位硕士研究生</w:t>
      </w:r>
      <w:r w:rsidR="00BC2CFA" w:rsidRPr="00734580">
        <w:rPr>
          <w:rFonts w:ascii="黑体" w:eastAsia="黑体" w:hAnsi="黑体" w:hint="eastAsia"/>
          <w:sz w:val="36"/>
          <w:szCs w:val="36"/>
        </w:rPr>
        <w:t>实习实践</w:t>
      </w:r>
      <w:r w:rsidR="00D03831" w:rsidRPr="00734580">
        <w:rPr>
          <w:rFonts w:ascii="黑体" w:eastAsia="黑体" w:hAnsi="黑体" w:hint="eastAsia"/>
          <w:sz w:val="36"/>
          <w:szCs w:val="36"/>
        </w:rPr>
        <w:t>管理办法</w:t>
      </w:r>
      <w:bookmarkEnd w:id="0"/>
    </w:p>
    <w:p w14:paraId="1DF7D6EB" w14:textId="77777777" w:rsidR="00D03831" w:rsidRDefault="00D03831" w:rsidP="00D03831">
      <w:pPr>
        <w:spacing w:line="570" w:lineRule="exact"/>
        <w:jc w:val="center"/>
        <w:rPr>
          <w:rFonts w:ascii="仿宋_GB2312" w:eastAsia="仿宋_GB2312" w:hAnsi="宋体" w:hint="eastAsia"/>
          <w:sz w:val="32"/>
          <w:szCs w:val="32"/>
        </w:rPr>
      </w:pPr>
    </w:p>
    <w:p w14:paraId="47FCB50F" w14:textId="77777777" w:rsidR="00D03831" w:rsidRPr="00F9027E" w:rsidRDefault="00D03831" w:rsidP="00D46B72">
      <w:pPr>
        <w:spacing w:line="300" w:lineRule="auto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 w:rsidRPr="00F9027E">
        <w:rPr>
          <w:rFonts w:ascii="仿宋_GB2312" w:eastAsia="仿宋_GB2312" w:hAnsi="宋体" w:hint="eastAsia"/>
          <w:sz w:val="30"/>
          <w:szCs w:val="30"/>
        </w:rPr>
        <w:t>第一条 为规范专业学位研究生</w:t>
      </w:r>
      <w:r w:rsidR="006D3C0D">
        <w:rPr>
          <w:rFonts w:ascii="仿宋_GB2312" w:eastAsia="仿宋_GB2312" w:hAnsi="宋体" w:hint="eastAsia"/>
          <w:sz w:val="30"/>
          <w:szCs w:val="30"/>
        </w:rPr>
        <w:t>实习</w:t>
      </w:r>
      <w:r w:rsidRPr="00F9027E">
        <w:rPr>
          <w:rFonts w:ascii="仿宋_GB2312" w:eastAsia="仿宋_GB2312" w:hAnsi="宋体" w:hint="eastAsia"/>
          <w:sz w:val="30"/>
          <w:szCs w:val="30"/>
        </w:rPr>
        <w:t>实践工作，根据</w:t>
      </w:r>
      <w:r w:rsidR="006D3C0D">
        <w:rPr>
          <w:rFonts w:ascii="仿宋_GB2312" w:eastAsia="仿宋_GB2312" w:hAnsi="宋体" w:hint="eastAsia"/>
          <w:sz w:val="30"/>
          <w:szCs w:val="30"/>
        </w:rPr>
        <w:t>《</w:t>
      </w:r>
      <w:r w:rsidR="006D3C0D" w:rsidRPr="006D3C0D">
        <w:rPr>
          <w:rFonts w:ascii="仿宋_GB2312" w:eastAsia="仿宋_GB2312" w:hAnsi="宋体"/>
          <w:sz w:val="30"/>
          <w:szCs w:val="30"/>
        </w:rPr>
        <w:t>中国科学院大学全日制硕士专业学位研究生培养指导意见</w:t>
      </w:r>
      <w:r w:rsidR="006D3C0D" w:rsidRPr="006D3C0D">
        <w:rPr>
          <w:rFonts w:ascii="仿宋_GB2312" w:eastAsia="仿宋_GB2312" w:hAnsi="宋体" w:hint="eastAsia"/>
          <w:sz w:val="30"/>
          <w:szCs w:val="30"/>
        </w:rPr>
        <w:t>》</w:t>
      </w:r>
      <w:r w:rsidRPr="00F9027E">
        <w:rPr>
          <w:rFonts w:ascii="仿宋_GB2312" w:eastAsia="仿宋_GB2312" w:hAnsi="宋体" w:hint="eastAsia"/>
          <w:sz w:val="30"/>
          <w:szCs w:val="30"/>
        </w:rPr>
        <w:t>文件精神，结合</w:t>
      </w:r>
      <w:r w:rsidR="00167240">
        <w:rPr>
          <w:rFonts w:ascii="仿宋_GB2312" w:eastAsia="仿宋_GB2312" w:hAnsi="宋体" w:hint="eastAsia"/>
          <w:sz w:val="30"/>
          <w:szCs w:val="30"/>
        </w:rPr>
        <w:t>“</w:t>
      </w:r>
      <w:r w:rsidR="00167240" w:rsidRPr="00167240">
        <w:rPr>
          <w:rFonts w:ascii="仿宋_GB2312" w:eastAsia="仿宋_GB2312" w:hAnsi="宋体" w:hint="eastAsia"/>
          <w:sz w:val="30"/>
          <w:szCs w:val="30"/>
        </w:rPr>
        <w:t>水土保持与生态环境研究中心</w:t>
      </w:r>
      <w:r w:rsidR="00167240">
        <w:rPr>
          <w:rFonts w:ascii="仿宋_GB2312" w:eastAsia="仿宋_GB2312" w:hAnsi="宋体" w:hint="eastAsia"/>
          <w:sz w:val="30"/>
          <w:szCs w:val="30"/>
        </w:rPr>
        <w:t>”（以下简称：</w:t>
      </w:r>
      <w:r w:rsidR="00D46B72">
        <w:rPr>
          <w:rFonts w:ascii="仿宋_GB2312" w:eastAsia="仿宋_GB2312" w:hAnsi="宋体" w:hint="eastAsia"/>
          <w:sz w:val="30"/>
          <w:szCs w:val="30"/>
        </w:rPr>
        <w:t>“</w:t>
      </w:r>
      <w:r w:rsidR="00167240">
        <w:rPr>
          <w:rFonts w:ascii="仿宋_GB2312" w:eastAsia="仿宋_GB2312" w:hAnsi="宋体" w:hint="eastAsia"/>
          <w:sz w:val="30"/>
          <w:szCs w:val="30"/>
        </w:rPr>
        <w:t>中心</w:t>
      </w:r>
      <w:r w:rsidR="00D46B72">
        <w:rPr>
          <w:rFonts w:ascii="仿宋_GB2312" w:eastAsia="仿宋_GB2312" w:hAnsi="宋体" w:hint="eastAsia"/>
          <w:sz w:val="30"/>
          <w:szCs w:val="30"/>
        </w:rPr>
        <w:t>”</w:t>
      </w:r>
      <w:r w:rsidR="00167240">
        <w:rPr>
          <w:rFonts w:ascii="仿宋_GB2312" w:eastAsia="仿宋_GB2312" w:hAnsi="宋体" w:hint="eastAsia"/>
          <w:sz w:val="30"/>
          <w:szCs w:val="30"/>
        </w:rPr>
        <w:t>）</w:t>
      </w:r>
      <w:r w:rsidRPr="00F9027E">
        <w:rPr>
          <w:rFonts w:ascii="仿宋_GB2312" w:eastAsia="仿宋_GB2312" w:hAnsi="宋体" w:hint="eastAsia"/>
          <w:sz w:val="30"/>
          <w:szCs w:val="30"/>
        </w:rPr>
        <w:t>实际，制订本办法。</w:t>
      </w:r>
    </w:p>
    <w:p w14:paraId="44BAE96C" w14:textId="77777777" w:rsidR="006D3C0D" w:rsidRDefault="00D03831" w:rsidP="00110AD6">
      <w:pPr>
        <w:spacing w:line="300" w:lineRule="auto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 w:rsidRPr="00F9027E">
        <w:rPr>
          <w:rFonts w:ascii="仿宋_GB2312" w:eastAsia="仿宋_GB2312" w:hAnsi="宋体" w:hint="eastAsia"/>
          <w:sz w:val="30"/>
          <w:szCs w:val="30"/>
        </w:rPr>
        <w:t>第二条 专业学位研究生</w:t>
      </w:r>
      <w:r w:rsidR="00BC2CFA">
        <w:rPr>
          <w:rFonts w:ascii="仿宋_GB2312" w:eastAsia="仿宋_GB2312" w:hAnsi="宋体" w:hint="eastAsia"/>
          <w:sz w:val="30"/>
          <w:szCs w:val="30"/>
        </w:rPr>
        <w:t>实习实践</w:t>
      </w:r>
      <w:r w:rsidRPr="00F9027E">
        <w:rPr>
          <w:rFonts w:ascii="仿宋_GB2312" w:eastAsia="仿宋_GB2312" w:hAnsi="宋体" w:hint="eastAsia"/>
          <w:sz w:val="30"/>
          <w:szCs w:val="30"/>
        </w:rPr>
        <w:t>是指研究生综合运用知识技能解决实际问题，开展具有明确职业背景和行业应用价值的活动，并以</w:t>
      </w:r>
      <w:r w:rsidR="006D3C0D" w:rsidRPr="006D3C0D">
        <w:rPr>
          <w:rFonts w:ascii="仿宋_GB2312" w:eastAsia="仿宋_GB2312" w:hAnsi="宋体"/>
          <w:sz w:val="30"/>
          <w:szCs w:val="30"/>
        </w:rPr>
        <w:t>调研报告、应用基础研究、规划设计、产品开发、案例分析、项目管理等形式</w:t>
      </w:r>
      <w:r w:rsidRPr="00F9027E">
        <w:rPr>
          <w:rFonts w:ascii="仿宋_GB2312" w:eastAsia="仿宋_GB2312" w:hAnsi="宋体" w:hint="eastAsia"/>
          <w:sz w:val="30"/>
          <w:szCs w:val="30"/>
        </w:rPr>
        <w:t>呈现结果。</w:t>
      </w:r>
    </w:p>
    <w:p w14:paraId="5199C06E" w14:textId="77777777" w:rsidR="00D03831" w:rsidRPr="00F9027E" w:rsidRDefault="00D03831" w:rsidP="00110AD6">
      <w:pPr>
        <w:spacing w:line="300" w:lineRule="auto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 w:rsidRPr="00F9027E">
        <w:rPr>
          <w:rFonts w:ascii="仿宋_GB2312" w:eastAsia="仿宋_GB2312" w:hAnsi="宋体" w:hint="eastAsia"/>
          <w:sz w:val="30"/>
          <w:szCs w:val="30"/>
        </w:rPr>
        <w:t xml:space="preserve">第三条 </w:t>
      </w:r>
      <w:r w:rsidR="00167240">
        <w:rPr>
          <w:rFonts w:ascii="仿宋_GB2312" w:eastAsia="仿宋_GB2312" w:hAnsi="宋体" w:hint="eastAsia"/>
          <w:sz w:val="30"/>
          <w:szCs w:val="30"/>
        </w:rPr>
        <w:t>“</w:t>
      </w:r>
      <w:r w:rsidR="00556EF4" w:rsidRPr="00F9027E">
        <w:rPr>
          <w:rFonts w:ascii="仿宋_GB2312" w:eastAsia="仿宋_GB2312" w:hAnsi="宋体" w:hint="eastAsia"/>
          <w:sz w:val="30"/>
          <w:szCs w:val="30"/>
        </w:rPr>
        <w:t>中心</w:t>
      </w:r>
      <w:r w:rsidR="00167240">
        <w:rPr>
          <w:rFonts w:ascii="仿宋_GB2312" w:eastAsia="仿宋_GB2312" w:hAnsi="宋体" w:hint="eastAsia"/>
          <w:sz w:val="30"/>
          <w:szCs w:val="30"/>
        </w:rPr>
        <w:t>”</w:t>
      </w:r>
      <w:r w:rsidRPr="00F9027E">
        <w:rPr>
          <w:rFonts w:ascii="仿宋_GB2312" w:eastAsia="仿宋_GB2312" w:hAnsi="宋体" w:hint="eastAsia"/>
          <w:sz w:val="30"/>
          <w:szCs w:val="30"/>
        </w:rPr>
        <w:t>专业学位研究生</w:t>
      </w:r>
      <w:r w:rsidR="00BC2CFA">
        <w:rPr>
          <w:rFonts w:ascii="仿宋_GB2312" w:eastAsia="仿宋_GB2312" w:hAnsi="宋体" w:hint="eastAsia"/>
          <w:sz w:val="30"/>
          <w:szCs w:val="30"/>
        </w:rPr>
        <w:t>实习实践</w:t>
      </w:r>
      <w:r w:rsidR="00800552" w:rsidRPr="00F9027E">
        <w:rPr>
          <w:rFonts w:ascii="仿宋_GB2312" w:eastAsia="仿宋_GB2312" w:hAnsi="宋体" w:hint="eastAsia"/>
          <w:sz w:val="30"/>
          <w:szCs w:val="30"/>
        </w:rPr>
        <w:t>由</w:t>
      </w:r>
      <w:r w:rsidR="00167240">
        <w:rPr>
          <w:rFonts w:ascii="仿宋_GB2312" w:eastAsia="仿宋_GB2312" w:hAnsi="宋体" w:hint="eastAsia"/>
          <w:sz w:val="30"/>
          <w:szCs w:val="30"/>
        </w:rPr>
        <w:t>“</w:t>
      </w:r>
      <w:r w:rsidR="00167240" w:rsidRPr="00F9027E">
        <w:rPr>
          <w:rFonts w:ascii="仿宋_GB2312" w:eastAsia="仿宋_GB2312" w:hAnsi="宋体" w:hint="eastAsia"/>
          <w:sz w:val="30"/>
          <w:szCs w:val="30"/>
        </w:rPr>
        <w:t>中心</w:t>
      </w:r>
      <w:r w:rsidR="00167240">
        <w:rPr>
          <w:rFonts w:ascii="仿宋_GB2312" w:eastAsia="仿宋_GB2312" w:hAnsi="宋体" w:hint="eastAsia"/>
          <w:sz w:val="30"/>
          <w:szCs w:val="30"/>
        </w:rPr>
        <w:t>”</w:t>
      </w:r>
      <w:r w:rsidRPr="00F9027E">
        <w:rPr>
          <w:rFonts w:ascii="仿宋_GB2312" w:eastAsia="仿宋_GB2312" w:hAnsi="宋体" w:hint="eastAsia"/>
          <w:sz w:val="30"/>
          <w:szCs w:val="30"/>
        </w:rPr>
        <w:t>和导师</w:t>
      </w:r>
      <w:r w:rsidR="00800552" w:rsidRPr="00F9027E">
        <w:rPr>
          <w:rFonts w:ascii="仿宋_GB2312" w:eastAsia="仿宋_GB2312" w:hAnsi="宋体" w:hint="eastAsia"/>
          <w:sz w:val="30"/>
          <w:szCs w:val="30"/>
        </w:rPr>
        <w:t>共同</w:t>
      </w:r>
      <w:r w:rsidRPr="00F9027E">
        <w:rPr>
          <w:rFonts w:ascii="仿宋_GB2312" w:eastAsia="仿宋_GB2312" w:hAnsi="宋体" w:hint="eastAsia"/>
          <w:sz w:val="30"/>
          <w:szCs w:val="30"/>
        </w:rPr>
        <w:t>管理。</w:t>
      </w:r>
      <w:r w:rsidR="00167240">
        <w:rPr>
          <w:rFonts w:ascii="仿宋_GB2312" w:eastAsia="仿宋_GB2312" w:hAnsi="宋体" w:hint="eastAsia"/>
          <w:sz w:val="30"/>
          <w:szCs w:val="30"/>
        </w:rPr>
        <w:t>“中心”</w:t>
      </w:r>
      <w:r w:rsidR="008C5EF5" w:rsidRPr="00F9027E">
        <w:rPr>
          <w:rFonts w:ascii="仿宋_GB2312" w:eastAsia="仿宋_GB2312" w:hAnsi="宋体" w:hint="eastAsia"/>
          <w:sz w:val="30"/>
          <w:szCs w:val="30"/>
        </w:rPr>
        <w:t>负责</w:t>
      </w:r>
      <w:r w:rsidRPr="00F9027E">
        <w:rPr>
          <w:rFonts w:ascii="仿宋_GB2312" w:eastAsia="仿宋_GB2312" w:hAnsi="宋体" w:hint="eastAsia"/>
          <w:sz w:val="30"/>
          <w:szCs w:val="30"/>
        </w:rPr>
        <w:t>专业学位研究生实践基地</w:t>
      </w:r>
      <w:r w:rsidR="00556EF4" w:rsidRPr="00F9027E">
        <w:rPr>
          <w:rFonts w:ascii="仿宋_GB2312" w:eastAsia="仿宋_GB2312" w:hAnsi="宋体" w:hint="eastAsia"/>
          <w:sz w:val="30"/>
          <w:szCs w:val="30"/>
        </w:rPr>
        <w:t>的遴选</w:t>
      </w:r>
      <w:r w:rsidRPr="00F9027E">
        <w:rPr>
          <w:rFonts w:ascii="仿宋_GB2312" w:eastAsia="仿宋_GB2312" w:hAnsi="宋体" w:hint="eastAsia"/>
          <w:sz w:val="30"/>
          <w:szCs w:val="30"/>
        </w:rPr>
        <w:t>；导师根据</w:t>
      </w:r>
      <w:r w:rsidR="000F6B18" w:rsidRPr="00F9027E">
        <w:rPr>
          <w:rFonts w:ascii="仿宋_GB2312" w:eastAsia="仿宋_GB2312" w:hAnsi="宋体" w:hint="eastAsia"/>
          <w:sz w:val="30"/>
          <w:szCs w:val="30"/>
        </w:rPr>
        <w:t>管理办法</w:t>
      </w:r>
      <w:r w:rsidRPr="00F9027E">
        <w:rPr>
          <w:rFonts w:ascii="仿宋_GB2312" w:eastAsia="仿宋_GB2312" w:hAnsi="宋体" w:hint="eastAsia"/>
          <w:sz w:val="30"/>
          <w:szCs w:val="30"/>
        </w:rPr>
        <w:t>，结合本人承担项目，合理安排和指导研究生进行</w:t>
      </w:r>
      <w:r w:rsidR="00BC2CFA">
        <w:rPr>
          <w:rFonts w:ascii="仿宋_GB2312" w:eastAsia="仿宋_GB2312" w:hAnsi="宋体" w:hint="eastAsia"/>
          <w:sz w:val="30"/>
          <w:szCs w:val="30"/>
        </w:rPr>
        <w:t>实习实践</w:t>
      </w:r>
      <w:r w:rsidRPr="00F9027E">
        <w:rPr>
          <w:rFonts w:ascii="仿宋_GB2312" w:eastAsia="仿宋_GB2312" w:hAnsi="宋体" w:hint="eastAsia"/>
          <w:sz w:val="30"/>
          <w:szCs w:val="30"/>
        </w:rPr>
        <w:t>工作。</w:t>
      </w:r>
    </w:p>
    <w:p w14:paraId="127820E4" w14:textId="77777777" w:rsidR="00D03831" w:rsidRPr="00F9027E" w:rsidRDefault="00D03831" w:rsidP="00110AD6">
      <w:pPr>
        <w:spacing w:line="300" w:lineRule="auto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 w:rsidRPr="00F9027E">
        <w:rPr>
          <w:rFonts w:ascii="仿宋_GB2312" w:eastAsia="仿宋_GB2312" w:hAnsi="宋体" w:hint="eastAsia"/>
          <w:sz w:val="30"/>
          <w:szCs w:val="30"/>
        </w:rPr>
        <w:t>第</w:t>
      </w:r>
      <w:r w:rsidR="008C5EF5" w:rsidRPr="00F9027E">
        <w:rPr>
          <w:rFonts w:ascii="仿宋_GB2312" w:eastAsia="仿宋_GB2312" w:hAnsi="宋体" w:hint="eastAsia"/>
          <w:sz w:val="30"/>
          <w:szCs w:val="30"/>
        </w:rPr>
        <w:t>四</w:t>
      </w:r>
      <w:r w:rsidRPr="00F9027E">
        <w:rPr>
          <w:rFonts w:ascii="仿宋_GB2312" w:eastAsia="仿宋_GB2312" w:hAnsi="宋体" w:hint="eastAsia"/>
          <w:sz w:val="30"/>
          <w:szCs w:val="30"/>
        </w:rPr>
        <w:t>条 实践基地是培养单位与行业、企业、社会组织等共同建立的人才培养平台，是专业学位研究生进行</w:t>
      </w:r>
      <w:r w:rsidR="00BC2CFA">
        <w:rPr>
          <w:rFonts w:ascii="仿宋_GB2312" w:eastAsia="仿宋_GB2312" w:hAnsi="宋体" w:hint="eastAsia"/>
          <w:sz w:val="30"/>
          <w:szCs w:val="30"/>
        </w:rPr>
        <w:t>实习实践</w:t>
      </w:r>
      <w:r w:rsidRPr="00F9027E">
        <w:rPr>
          <w:rFonts w:ascii="仿宋_GB2312" w:eastAsia="仿宋_GB2312" w:hAnsi="宋体" w:hint="eastAsia"/>
          <w:sz w:val="30"/>
          <w:szCs w:val="30"/>
        </w:rPr>
        <w:t>的主要场所。实践基地应满足以下条件：</w:t>
      </w:r>
    </w:p>
    <w:p w14:paraId="25929802" w14:textId="77777777" w:rsidR="00D03831" w:rsidRPr="00F9027E" w:rsidRDefault="00D03831" w:rsidP="00110AD6">
      <w:pPr>
        <w:spacing w:line="300" w:lineRule="auto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 w:rsidRPr="00F9027E">
        <w:rPr>
          <w:rFonts w:ascii="仿宋_GB2312" w:eastAsia="仿宋_GB2312" w:hAnsi="宋体" w:hint="eastAsia"/>
          <w:sz w:val="30"/>
          <w:szCs w:val="30"/>
        </w:rPr>
        <w:t>（一）具有一定承载规模，能够长期稳定运行，保障一定数量研究生进行</w:t>
      </w:r>
      <w:r w:rsidR="00BC2CFA">
        <w:rPr>
          <w:rFonts w:ascii="仿宋_GB2312" w:eastAsia="仿宋_GB2312" w:hAnsi="宋体" w:hint="eastAsia"/>
          <w:sz w:val="30"/>
          <w:szCs w:val="30"/>
        </w:rPr>
        <w:t>实习实践</w:t>
      </w:r>
      <w:r w:rsidRPr="00F9027E">
        <w:rPr>
          <w:rFonts w:ascii="仿宋_GB2312" w:eastAsia="仿宋_GB2312" w:hAnsi="宋体" w:hint="eastAsia"/>
          <w:sz w:val="30"/>
          <w:szCs w:val="30"/>
        </w:rPr>
        <w:t>，并具备研究生工作、生活所需的基本条件；</w:t>
      </w:r>
    </w:p>
    <w:p w14:paraId="03DE3BA7" w14:textId="77777777" w:rsidR="00D03831" w:rsidRPr="00F9027E" w:rsidRDefault="00D03831" w:rsidP="00110AD6">
      <w:pPr>
        <w:spacing w:line="300" w:lineRule="auto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 w:rsidRPr="00F9027E">
        <w:rPr>
          <w:rFonts w:ascii="仿宋_GB2312" w:eastAsia="仿宋_GB2312" w:hAnsi="宋体" w:hint="eastAsia"/>
          <w:sz w:val="30"/>
          <w:szCs w:val="30"/>
        </w:rPr>
        <w:t>（二）具有一定数量实践经验丰富、学术水平较高或有技术专长</w:t>
      </w:r>
      <w:r w:rsidRPr="00F9027E">
        <w:rPr>
          <w:rFonts w:ascii="仿宋_GB2312" w:eastAsia="仿宋_GB2312" w:hAnsi="宋体" w:hint="eastAsia"/>
          <w:sz w:val="30"/>
          <w:szCs w:val="30"/>
        </w:rPr>
        <w:lastRenderedPageBreak/>
        <w:t>的专业学位研究生</w:t>
      </w:r>
      <w:r w:rsidR="00BC2CFA">
        <w:rPr>
          <w:rFonts w:ascii="仿宋_GB2312" w:eastAsia="仿宋_GB2312" w:hAnsi="宋体" w:hint="eastAsia"/>
          <w:sz w:val="30"/>
          <w:szCs w:val="30"/>
        </w:rPr>
        <w:t>实习实践</w:t>
      </w:r>
      <w:r w:rsidRPr="00F9027E">
        <w:rPr>
          <w:rFonts w:ascii="仿宋_GB2312" w:eastAsia="仿宋_GB2312" w:hAnsi="宋体" w:hint="eastAsia"/>
          <w:sz w:val="30"/>
          <w:szCs w:val="30"/>
        </w:rPr>
        <w:t>导师；</w:t>
      </w:r>
    </w:p>
    <w:p w14:paraId="7FA32E9C" w14:textId="77777777" w:rsidR="009A5487" w:rsidRPr="00F9027E" w:rsidRDefault="00D03831" w:rsidP="00110AD6">
      <w:pPr>
        <w:spacing w:line="300" w:lineRule="auto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 w:rsidRPr="00F9027E">
        <w:rPr>
          <w:rFonts w:ascii="仿宋_GB2312" w:eastAsia="仿宋_GB2312" w:hAnsi="宋体" w:hint="eastAsia"/>
          <w:sz w:val="30"/>
          <w:szCs w:val="30"/>
        </w:rPr>
        <w:t>（三）具有劳动保护和卫生保障条件，有完善的安全管理机制，能够保证研究生</w:t>
      </w:r>
      <w:r w:rsidR="00BC2CFA">
        <w:rPr>
          <w:rFonts w:ascii="仿宋_GB2312" w:eastAsia="仿宋_GB2312" w:hAnsi="宋体" w:hint="eastAsia"/>
          <w:sz w:val="30"/>
          <w:szCs w:val="30"/>
        </w:rPr>
        <w:t>实习实践</w:t>
      </w:r>
      <w:r w:rsidRPr="00F9027E">
        <w:rPr>
          <w:rFonts w:ascii="仿宋_GB2312" w:eastAsia="仿宋_GB2312" w:hAnsi="宋体" w:hint="eastAsia"/>
          <w:sz w:val="30"/>
          <w:szCs w:val="30"/>
        </w:rPr>
        <w:t>过程中的人身安全。</w:t>
      </w:r>
    </w:p>
    <w:p w14:paraId="324018AC" w14:textId="77777777" w:rsidR="009A5487" w:rsidRPr="00F9027E" w:rsidRDefault="00D03831" w:rsidP="00110AD6">
      <w:pPr>
        <w:spacing w:line="300" w:lineRule="auto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 w:rsidRPr="00F9027E">
        <w:rPr>
          <w:rFonts w:ascii="仿宋_GB2312" w:eastAsia="仿宋_GB2312" w:hAnsi="宋体" w:hint="eastAsia"/>
          <w:sz w:val="30"/>
          <w:szCs w:val="30"/>
        </w:rPr>
        <w:t>第</w:t>
      </w:r>
      <w:r w:rsidR="008C5EF5" w:rsidRPr="00F9027E">
        <w:rPr>
          <w:rFonts w:ascii="仿宋_GB2312" w:eastAsia="仿宋_GB2312" w:hAnsi="宋体" w:hint="eastAsia"/>
          <w:sz w:val="30"/>
          <w:szCs w:val="30"/>
        </w:rPr>
        <w:t>五</w:t>
      </w:r>
      <w:r w:rsidRPr="00F9027E">
        <w:rPr>
          <w:rFonts w:ascii="仿宋_GB2312" w:eastAsia="仿宋_GB2312" w:hAnsi="宋体" w:hint="eastAsia"/>
          <w:sz w:val="30"/>
          <w:szCs w:val="30"/>
        </w:rPr>
        <w:t xml:space="preserve">条 </w:t>
      </w:r>
      <w:r w:rsidR="00167240">
        <w:rPr>
          <w:rFonts w:ascii="仿宋_GB2312" w:eastAsia="仿宋_GB2312" w:hAnsi="宋体" w:hint="eastAsia"/>
          <w:sz w:val="30"/>
          <w:szCs w:val="30"/>
        </w:rPr>
        <w:t>“中心”</w:t>
      </w:r>
      <w:r w:rsidRPr="00F9027E">
        <w:rPr>
          <w:rFonts w:ascii="仿宋_GB2312" w:eastAsia="仿宋_GB2312" w:hAnsi="宋体" w:hint="eastAsia"/>
          <w:sz w:val="30"/>
          <w:szCs w:val="30"/>
        </w:rPr>
        <w:t>统筹</w:t>
      </w:r>
      <w:r w:rsidR="00800552" w:rsidRPr="00F9027E">
        <w:rPr>
          <w:rFonts w:ascii="仿宋_GB2312" w:eastAsia="仿宋_GB2312" w:hAnsi="宋体" w:hint="eastAsia"/>
          <w:sz w:val="30"/>
          <w:szCs w:val="30"/>
        </w:rPr>
        <w:t>所</w:t>
      </w:r>
      <w:r w:rsidRPr="00F9027E">
        <w:rPr>
          <w:rFonts w:ascii="仿宋_GB2312" w:eastAsia="仿宋_GB2312" w:hAnsi="宋体" w:hint="eastAsia"/>
          <w:sz w:val="30"/>
          <w:szCs w:val="30"/>
        </w:rPr>
        <w:t>内外基地资源，</w:t>
      </w:r>
      <w:r w:rsidR="00800552" w:rsidRPr="00F9027E">
        <w:rPr>
          <w:rFonts w:ascii="仿宋_GB2312" w:eastAsia="仿宋_GB2312" w:hAnsi="宋体" w:hint="eastAsia"/>
          <w:sz w:val="30"/>
          <w:szCs w:val="30"/>
        </w:rPr>
        <w:t>遴选</w:t>
      </w:r>
      <w:r w:rsidRPr="00F9027E">
        <w:rPr>
          <w:rFonts w:ascii="仿宋_GB2312" w:eastAsia="仿宋_GB2312" w:hAnsi="宋体" w:hint="eastAsia"/>
          <w:sz w:val="30"/>
          <w:szCs w:val="30"/>
        </w:rPr>
        <w:t>有特色、保障有力、条件优良的实践基地。</w:t>
      </w:r>
    </w:p>
    <w:p w14:paraId="5FFF5E04" w14:textId="77777777" w:rsidR="00D03831" w:rsidRPr="00F9027E" w:rsidRDefault="00D03831" w:rsidP="00110AD6">
      <w:pPr>
        <w:spacing w:line="300" w:lineRule="auto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 w:rsidRPr="00F9027E">
        <w:rPr>
          <w:rFonts w:ascii="仿宋_GB2312" w:eastAsia="仿宋_GB2312" w:hAnsi="宋体" w:hint="eastAsia"/>
          <w:sz w:val="30"/>
          <w:szCs w:val="30"/>
        </w:rPr>
        <w:t>第</w:t>
      </w:r>
      <w:r w:rsidR="00800552" w:rsidRPr="00F9027E">
        <w:rPr>
          <w:rFonts w:ascii="仿宋_GB2312" w:eastAsia="仿宋_GB2312" w:hAnsi="宋体" w:hint="eastAsia"/>
          <w:sz w:val="30"/>
          <w:szCs w:val="30"/>
        </w:rPr>
        <w:t>六</w:t>
      </w:r>
      <w:r w:rsidRPr="00F9027E">
        <w:rPr>
          <w:rFonts w:ascii="仿宋_GB2312" w:eastAsia="仿宋_GB2312" w:hAnsi="宋体" w:hint="eastAsia"/>
          <w:sz w:val="30"/>
          <w:szCs w:val="30"/>
        </w:rPr>
        <w:t xml:space="preserve">条 </w:t>
      </w:r>
      <w:r w:rsidR="008C1F61" w:rsidRPr="00F9027E">
        <w:rPr>
          <w:rFonts w:ascii="仿宋_GB2312" w:eastAsia="仿宋_GB2312" w:hAnsi="宋体" w:hint="eastAsia"/>
          <w:sz w:val="30"/>
          <w:szCs w:val="30"/>
        </w:rPr>
        <w:t>研究生</w:t>
      </w:r>
      <w:r w:rsidRPr="00F9027E">
        <w:rPr>
          <w:rFonts w:ascii="仿宋_GB2312" w:eastAsia="仿宋_GB2312" w:hAnsi="宋体" w:hint="eastAsia"/>
          <w:sz w:val="30"/>
          <w:szCs w:val="30"/>
        </w:rPr>
        <w:t>一般应在第三学期结束前，结合开题论证内容，制订</w:t>
      </w:r>
      <w:r w:rsidR="00BC2CFA">
        <w:rPr>
          <w:rFonts w:ascii="仿宋_GB2312" w:eastAsia="仿宋_GB2312" w:hAnsi="宋体" w:hint="eastAsia"/>
          <w:sz w:val="30"/>
          <w:szCs w:val="30"/>
        </w:rPr>
        <w:t>实习实践</w:t>
      </w:r>
      <w:r w:rsidRPr="00F9027E">
        <w:rPr>
          <w:rFonts w:ascii="仿宋_GB2312" w:eastAsia="仿宋_GB2312" w:hAnsi="宋体" w:hint="eastAsia"/>
          <w:sz w:val="30"/>
          <w:szCs w:val="30"/>
        </w:rPr>
        <w:t>计划，经导师和</w:t>
      </w:r>
      <w:r w:rsidR="008C1F61" w:rsidRPr="00F9027E">
        <w:rPr>
          <w:rFonts w:ascii="仿宋_GB2312" w:eastAsia="仿宋_GB2312" w:hAnsi="宋体" w:hint="eastAsia"/>
          <w:sz w:val="30"/>
          <w:szCs w:val="30"/>
        </w:rPr>
        <w:t>研究生部</w:t>
      </w:r>
      <w:r w:rsidRPr="00F9027E">
        <w:rPr>
          <w:rFonts w:ascii="仿宋_GB2312" w:eastAsia="仿宋_GB2312" w:hAnsi="宋体" w:hint="eastAsia"/>
          <w:sz w:val="30"/>
          <w:szCs w:val="30"/>
        </w:rPr>
        <w:t>审核通过后执行。</w:t>
      </w:r>
    </w:p>
    <w:p w14:paraId="62C6AFFE" w14:textId="77777777" w:rsidR="009A5487" w:rsidRPr="00F9027E" w:rsidRDefault="00D03831" w:rsidP="00110AD6">
      <w:pPr>
        <w:spacing w:line="300" w:lineRule="auto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 w:rsidRPr="00F9027E">
        <w:rPr>
          <w:rFonts w:ascii="仿宋_GB2312" w:eastAsia="仿宋_GB2312" w:hAnsi="宋体" w:hint="eastAsia"/>
          <w:sz w:val="30"/>
          <w:szCs w:val="30"/>
        </w:rPr>
        <w:t>第</w:t>
      </w:r>
      <w:r w:rsidR="00800552" w:rsidRPr="00F9027E">
        <w:rPr>
          <w:rFonts w:ascii="仿宋_GB2312" w:eastAsia="仿宋_GB2312" w:hAnsi="宋体" w:hint="eastAsia"/>
          <w:sz w:val="30"/>
          <w:szCs w:val="30"/>
        </w:rPr>
        <w:t>七</w:t>
      </w:r>
      <w:r w:rsidRPr="00F9027E">
        <w:rPr>
          <w:rFonts w:ascii="仿宋_GB2312" w:eastAsia="仿宋_GB2312" w:hAnsi="宋体" w:hint="eastAsia"/>
          <w:sz w:val="30"/>
          <w:szCs w:val="30"/>
        </w:rPr>
        <w:t>条 鼓励研究生在录取后即与导师联系，进驻生产或科研工作一线，在实践中发现和凝练问题，提升科研选题的针对性。</w:t>
      </w:r>
    </w:p>
    <w:p w14:paraId="7B5A9CBB" w14:textId="77777777" w:rsidR="00264FC4" w:rsidRPr="00F9027E" w:rsidRDefault="00D03831" w:rsidP="00110AD6">
      <w:pPr>
        <w:spacing w:line="300" w:lineRule="auto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 w:rsidRPr="00F9027E">
        <w:rPr>
          <w:rFonts w:ascii="仿宋_GB2312" w:eastAsia="仿宋_GB2312" w:hAnsi="宋体" w:hint="eastAsia"/>
          <w:sz w:val="30"/>
          <w:szCs w:val="30"/>
        </w:rPr>
        <w:t>第</w:t>
      </w:r>
      <w:r w:rsidR="00800552" w:rsidRPr="00F9027E">
        <w:rPr>
          <w:rFonts w:ascii="仿宋_GB2312" w:eastAsia="仿宋_GB2312" w:hAnsi="宋体" w:hint="eastAsia"/>
          <w:sz w:val="30"/>
          <w:szCs w:val="30"/>
        </w:rPr>
        <w:t>八</w:t>
      </w:r>
      <w:r w:rsidRPr="00F9027E">
        <w:rPr>
          <w:rFonts w:ascii="仿宋_GB2312" w:eastAsia="仿宋_GB2312" w:hAnsi="宋体" w:hint="eastAsia"/>
          <w:sz w:val="30"/>
          <w:szCs w:val="30"/>
        </w:rPr>
        <w:t>条 导师结合自身所承担的科研课题，安排研究生参与科研或工程项目、技术岗位、管理岗位、案例模拟训练以及其它形式的</w:t>
      </w:r>
      <w:r w:rsidR="00BC2CFA">
        <w:rPr>
          <w:rFonts w:ascii="仿宋_GB2312" w:eastAsia="仿宋_GB2312" w:hAnsi="宋体" w:hint="eastAsia"/>
          <w:sz w:val="30"/>
          <w:szCs w:val="30"/>
        </w:rPr>
        <w:t>实习实践</w:t>
      </w:r>
      <w:r w:rsidRPr="00F9027E">
        <w:rPr>
          <w:rFonts w:ascii="仿宋_GB2312" w:eastAsia="仿宋_GB2312" w:hAnsi="宋体" w:hint="eastAsia"/>
          <w:sz w:val="30"/>
          <w:szCs w:val="30"/>
        </w:rPr>
        <w:t>。</w:t>
      </w:r>
    </w:p>
    <w:p w14:paraId="5E3B9CA1" w14:textId="77777777" w:rsidR="00D03831" w:rsidRPr="00F9027E" w:rsidRDefault="00D03831" w:rsidP="00110AD6">
      <w:pPr>
        <w:spacing w:line="300" w:lineRule="auto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 w:rsidRPr="00F9027E">
        <w:rPr>
          <w:rFonts w:ascii="仿宋_GB2312" w:eastAsia="仿宋_GB2312" w:hAnsi="宋体" w:hint="eastAsia"/>
          <w:sz w:val="30"/>
          <w:szCs w:val="30"/>
        </w:rPr>
        <w:t>第</w:t>
      </w:r>
      <w:r w:rsidR="00800552" w:rsidRPr="00F9027E">
        <w:rPr>
          <w:rFonts w:ascii="仿宋_GB2312" w:eastAsia="仿宋_GB2312" w:hAnsi="宋体" w:hint="eastAsia"/>
          <w:sz w:val="30"/>
          <w:szCs w:val="30"/>
        </w:rPr>
        <w:t>九</w:t>
      </w:r>
      <w:r w:rsidRPr="00F9027E">
        <w:rPr>
          <w:rFonts w:ascii="仿宋_GB2312" w:eastAsia="仿宋_GB2312" w:hAnsi="宋体" w:hint="eastAsia"/>
          <w:sz w:val="30"/>
          <w:szCs w:val="30"/>
        </w:rPr>
        <w:t xml:space="preserve">条 </w:t>
      </w:r>
      <w:r w:rsidR="00800552" w:rsidRPr="00F9027E">
        <w:rPr>
          <w:rFonts w:ascii="仿宋_GB2312" w:eastAsia="仿宋_GB2312" w:hAnsi="宋体" w:hint="eastAsia"/>
          <w:sz w:val="30"/>
          <w:szCs w:val="30"/>
        </w:rPr>
        <w:t>研究</w:t>
      </w:r>
      <w:r w:rsidR="0014295E" w:rsidRPr="00F9027E">
        <w:rPr>
          <w:rFonts w:ascii="仿宋_GB2312" w:eastAsia="仿宋_GB2312" w:hAnsi="宋体" w:hint="eastAsia"/>
          <w:sz w:val="30"/>
          <w:szCs w:val="30"/>
        </w:rPr>
        <w:t>生应</w:t>
      </w:r>
      <w:r w:rsidRPr="00F9027E">
        <w:rPr>
          <w:rFonts w:ascii="仿宋_GB2312" w:eastAsia="仿宋_GB2312" w:hAnsi="宋体" w:hint="eastAsia"/>
          <w:sz w:val="30"/>
          <w:szCs w:val="30"/>
        </w:rPr>
        <w:t>规范</w:t>
      </w:r>
      <w:r w:rsidR="00BC2CFA">
        <w:rPr>
          <w:rFonts w:ascii="仿宋_GB2312" w:eastAsia="仿宋_GB2312" w:hAnsi="宋体" w:hint="eastAsia"/>
          <w:sz w:val="30"/>
          <w:szCs w:val="30"/>
        </w:rPr>
        <w:t>实习实践</w:t>
      </w:r>
      <w:r w:rsidRPr="00F9027E">
        <w:rPr>
          <w:rFonts w:ascii="仿宋_GB2312" w:eastAsia="仿宋_GB2312" w:hAnsi="宋体" w:hint="eastAsia"/>
          <w:sz w:val="30"/>
          <w:szCs w:val="30"/>
        </w:rPr>
        <w:t>工作日志撰写、实验记录、实践材料收集等工作，确保数据、资料真实可靠。</w:t>
      </w:r>
    </w:p>
    <w:p w14:paraId="2FF4BF81" w14:textId="77777777" w:rsidR="00D03831" w:rsidRPr="00F9027E" w:rsidRDefault="00D03831" w:rsidP="00110AD6">
      <w:pPr>
        <w:spacing w:line="300" w:lineRule="auto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 w:rsidRPr="00F9027E">
        <w:rPr>
          <w:rFonts w:ascii="仿宋_GB2312" w:eastAsia="仿宋_GB2312" w:hAnsi="宋体" w:hint="eastAsia"/>
          <w:sz w:val="30"/>
          <w:szCs w:val="30"/>
        </w:rPr>
        <w:t>第十条</w:t>
      </w:r>
      <w:r w:rsidR="001D40CE">
        <w:rPr>
          <w:rFonts w:ascii="仿宋_GB2312" w:eastAsia="仿宋_GB2312" w:hAnsi="宋体" w:hint="eastAsia"/>
          <w:sz w:val="30"/>
          <w:szCs w:val="30"/>
        </w:rPr>
        <w:t xml:space="preserve"> </w:t>
      </w:r>
      <w:r w:rsidRPr="00F9027E">
        <w:rPr>
          <w:rFonts w:ascii="仿宋_GB2312" w:eastAsia="仿宋_GB2312" w:hAnsi="宋体" w:hint="eastAsia"/>
          <w:sz w:val="30"/>
          <w:szCs w:val="30"/>
        </w:rPr>
        <w:t>研究生进行</w:t>
      </w:r>
      <w:r w:rsidR="00BC2CFA">
        <w:rPr>
          <w:rFonts w:ascii="仿宋_GB2312" w:eastAsia="仿宋_GB2312" w:hAnsi="宋体" w:hint="eastAsia"/>
          <w:sz w:val="30"/>
          <w:szCs w:val="30"/>
        </w:rPr>
        <w:t>实习实践</w:t>
      </w:r>
      <w:r w:rsidRPr="00F9027E">
        <w:rPr>
          <w:rFonts w:ascii="仿宋_GB2312" w:eastAsia="仿宋_GB2312" w:hAnsi="宋体" w:hint="eastAsia"/>
          <w:sz w:val="30"/>
          <w:szCs w:val="30"/>
        </w:rPr>
        <w:t>，需与对方签署相关协议，明确双方责任、义务、安全和知识产权等问题。研究生外出期间，</w:t>
      </w:r>
      <w:r w:rsidR="0014295E" w:rsidRPr="00F9027E">
        <w:rPr>
          <w:rFonts w:ascii="仿宋_GB2312" w:eastAsia="仿宋_GB2312" w:hAnsi="宋体" w:hint="eastAsia"/>
          <w:sz w:val="30"/>
          <w:szCs w:val="30"/>
        </w:rPr>
        <w:t>导师课题</w:t>
      </w:r>
      <w:r w:rsidRPr="00F9027E">
        <w:rPr>
          <w:rFonts w:ascii="仿宋_GB2312" w:eastAsia="仿宋_GB2312" w:hAnsi="宋体" w:hint="eastAsia"/>
          <w:sz w:val="30"/>
          <w:szCs w:val="30"/>
        </w:rPr>
        <w:t>应</w:t>
      </w:r>
      <w:r w:rsidR="0014295E" w:rsidRPr="00F9027E">
        <w:rPr>
          <w:rFonts w:ascii="仿宋_GB2312" w:eastAsia="仿宋_GB2312" w:hAnsi="宋体" w:hint="eastAsia"/>
          <w:sz w:val="30"/>
          <w:szCs w:val="30"/>
        </w:rPr>
        <w:t>为研究生</w:t>
      </w:r>
      <w:r w:rsidRPr="00F9027E">
        <w:rPr>
          <w:rFonts w:ascii="仿宋_GB2312" w:eastAsia="仿宋_GB2312" w:hAnsi="宋体" w:hint="eastAsia"/>
          <w:sz w:val="30"/>
          <w:szCs w:val="30"/>
        </w:rPr>
        <w:t>购买人身保险；在高风险作业单位进行实践的研究生，要按照该单位安全控制标准和流程进行工作，购买“特殊”保险。</w:t>
      </w:r>
    </w:p>
    <w:p w14:paraId="5B638ABC" w14:textId="77777777" w:rsidR="00D03831" w:rsidRPr="00F9027E" w:rsidRDefault="00D03831" w:rsidP="00110AD6">
      <w:pPr>
        <w:spacing w:line="300" w:lineRule="auto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 w:rsidRPr="00F9027E">
        <w:rPr>
          <w:rFonts w:ascii="仿宋_GB2312" w:eastAsia="仿宋_GB2312" w:hAnsi="宋体" w:hint="eastAsia"/>
          <w:sz w:val="30"/>
          <w:szCs w:val="30"/>
        </w:rPr>
        <w:t>第十</w:t>
      </w:r>
      <w:r w:rsidR="006F0367">
        <w:rPr>
          <w:rFonts w:ascii="仿宋_GB2312" w:eastAsia="仿宋_GB2312" w:hAnsi="宋体" w:hint="eastAsia"/>
          <w:sz w:val="30"/>
          <w:szCs w:val="30"/>
        </w:rPr>
        <w:t>一</w:t>
      </w:r>
      <w:r w:rsidRPr="00F9027E">
        <w:rPr>
          <w:rFonts w:ascii="仿宋_GB2312" w:eastAsia="仿宋_GB2312" w:hAnsi="宋体" w:hint="eastAsia"/>
          <w:sz w:val="30"/>
          <w:szCs w:val="30"/>
        </w:rPr>
        <w:t>条 导师应与校外合作导师或校外</w:t>
      </w:r>
      <w:r w:rsidR="00BC2CFA">
        <w:rPr>
          <w:rFonts w:ascii="仿宋_GB2312" w:eastAsia="仿宋_GB2312" w:hAnsi="宋体" w:hint="eastAsia"/>
          <w:sz w:val="30"/>
          <w:szCs w:val="30"/>
        </w:rPr>
        <w:t>实习实践</w:t>
      </w:r>
      <w:r w:rsidRPr="00F9027E">
        <w:rPr>
          <w:rFonts w:ascii="仿宋_GB2312" w:eastAsia="仿宋_GB2312" w:hAnsi="宋体" w:hint="eastAsia"/>
          <w:sz w:val="30"/>
          <w:szCs w:val="30"/>
        </w:rPr>
        <w:t>单位联系人保持联系，检查研究生</w:t>
      </w:r>
      <w:r w:rsidR="00BC2CFA">
        <w:rPr>
          <w:rFonts w:ascii="仿宋_GB2312" w:eastAsia="仿宋_GB2312" w:hAnsi="宋体" w:hint="eastAsia"/>
          <w:sz w:val="30"/>
          <w:szCs w:val="30"/>
        </w:rPr>
        <w:t>实习实践</w:t>
      </w:r>
      <w:r w:rsidRPr="00F9027E">
        <w:rPr>
          <w:rFonts w:ascii="仿宋_GB2312" w:eastAsia="仿宋_GB2312" w:hAnsi="宋体" w:hint="eastAsia"/>
          <w:sz w:val="30"/>
          <w:szCs w:val="30"/>
        </w:rPr>
        <w:t>工作进展，掌握研究生实践情况和思</w:t>
      </w:r>
      <w:r w:rsidRPr="00F9027E">
        <w:rPr>
          <w:rFonts w:ascii="仿宋_GB2312" w:eastAsia="仿宋_GB2312" w:hAnsi="宋体" w:hint="eastAsia"/>
          <w:sz w:val="30"/>
          <w:szCs w:val="30"/>
        </w:rPr>
        <w:lastRenderedPageBreak/>
        <w:t>想动态。</w:t>
      </w:r>
    </w:p>
    <w:p w14:paraId="14CE2418" w14:textId="77777777" w:rsidR="00D03831" w:rsidRPr="00F9027E" w:rsidRDefault="00D03831" w:rsidP="00110AD6">
      <w:pPr>
        <w:spacing w:line="300" w:lineRule="auto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 w:rsidRPr="00F9027E">
        <w:rPr>
          <w:rFonts w:ascii="仿宋_GB2312" w:eastAsia="仿宋_GB2312" w:hAnsi="宋体" w:hint="eastAsia"/>
          <w:sz w:val="30"/>
          <w:szCs w:val="30"/>
        </w:rPr>
        <w:t>第十</w:t>
      </w:r>
      <w:r w:rsidR="006F0367">
        <w:rPr>
          <w:rFonts w:ascii="仿宋_GB2312" w:eastAsia="仿宋_GB2312" w:hAnsi="宋体" w:hint="eastAsia"/>
          <w:sz w:val="30"/>
          <w:szCs w:val="30"/>
        </w:rPr>
        <w:t>二</w:t>
      </w:r>
      <w:r w:rsidRPr="00F9027E">
        <w:rPr>
          <w:rFonts w:ascii="仿宋_GB2312" w:eastAsia="仿宋_GB2312" w:hAnsi="宋体" w:hint="eastAsia"/>
          <w:sz w:val="30"/>
          <w:szCs w:val="30"/>
        </w:rPr>
        <w:t xml:space="preserve">条 </w:t>
      </w:r>
      <w:r w:rsidR="00BC2CFA">
        <w:rPr>
          <w:rFonts w:ascii="仿宋_GB2312" w:eastAsia="仿宋_GB2312" w:hAnsi="宋体" w:hint="eastAsia"/>
          <w:sz w:val="30"/>
          <w:szCs w:val="30"/>
        </w:rPr>
        <w:t>实习实践</w:t>
      </w:r>
      <w:r w:rsidRPr="00F9027E">
        <w:rPr>
          <w:rFonts w:ascii="仿宋_GB2312" w:eastAsia="仿宋_GB2312" w:hAnsi="宋体" w:hint="eastAsia"/>
          <w:sz w:val="30"/>
          <w:szCs w:val="30"/>
        </w:rPr>
        <w:t>结束，研究生向</w:t>
      </w:r>
      <w:r w:rsidR="0014295E" w:rsidRPr="00F9027E">
        <w:rPr>
          <w:rFonts w:ascii="仿宋_GB2312" w:eastAsia="仿宋_GB2312" w:hAnsi="宋体" w:hint="eastAsia"/>
          <w:sz w:val="30"/>
          <w:szCs w:val="30"/>
        </w:rPr>
        <w:t>研究生部</w:t>
      </w:r>
      <w:r w:rsidRPr="00F9027E">
        <w:rPr>
          <w:rFonts w:ascii="仿宋_GB2312" w:eastAsia="仿宋_GB2312" w:hAnsi="宋体" w:hint="eastAsia"/>
          <w:sz w:val="30"/>
          <w:szCs w:val="30"/>
        </w:rPr>
        <w:t>提交</w:t>
      </w:r>
      <w:r w:rsidR="00BC2CFA">
        <w:rPr>
          <w:rFonts w:ascii="仿宋_GB2312" w:eastAsia="仿宋_GB2312" w:hAnsi="宋体" w:hint="eastAsia"/>
          <w:sz w:val="30"/>
          <w:szCs w:val="30"/>
        </w:rPr>
        <w:t>实习实践</w:t>
      </w:r>
      <w:r w:rsidRPr="00F9027E">
        <w:rPr>
          <w:rFonts w:ascii="仿宋_GB2312" w:eastAsia="仿宋_GB2312" w:hAnsi="宋体" w:hint="eastAsia"/>
          <w:sz w:val="30"/>
          <w:szCs w:val="30"/>
        </w:rPr>
        <w:t>单位评价反馈表（附件1），撰写不少于5000字的</w:t>
      </w:r>
      <w:r w:rsidR="00BC2CFA">
        <w:rPr>
          <w:rFonts w:ascii="仿宋_GB2312" w:eastAsia="仿宋_GB2312" w:hAnsi="宋体" w:hint="eastAsia"/>
          <w:sz w:val="30"/>
          <w:szCs w:val="30"/>
        </w:rPr>
        <w:t>实习实践</w:t>
      </w:r>
      <w:r w:rsidRPr="00F9027E">
        <w:rPr>
          <w:rFonts w:ascii="仿宋_GB2312" w:eastAsia="仿宋_GB2312" w:hAnsi="宋体" w:hint="eastAsia"/>
          <w:sz w:val="30"/>
          <w:szCs w:val="30"/>
        </w:rPr>
        <w:t>总结报告（附件2），并进行汇报交流。</w:t>
      </w:r>
    </w:p>
    <w:p w14:paraId="434B5F5F" w14:textId="77777777" w:rsidR="00D03831" w:rsidRPr="00F9027E" w:rsidRDefault="00D03831" w:rsidP="00110AD6">
      <w:pPr>
        <w:spacing w:line="300" w:lineRule="auto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 w:rsidRPr="00F9027E">
        <w:rPr>
          <w:rFonts w:ascii="仿宋_GB2312" w:eastAsia="仿宋_GB2312" w:hAnsi="宋体" w:hint="eastAsia"/>
          <w:sz w:val="30"/>
          <w:szCs w:val="30"/>
        </w:rPr>
        <w:t>第十</w:t>
      </w:r>
      <w:r w:rsidR="006F0367">
        <w:rPr>
          <w:rFonts w:ascii="仿宋_GB2312" w:eastAsia="仿宋_GB2312" w:hAnsi="宋体" w:hint="eastAsia"/>
          <w:sz w:val="30"/>
          <w:szCs w:val="30"/>
        </w:rPr>
        <w:t>三</w:t>
      </w:r>
      <w:r w:rsidRPr="00F9027E">
        <w:rPr>
          <w:rFonts w:ascii="仿宋_GB2312" w:eastAsia="仿宋_GB2312" w:hAnsi="宋体" w:hint="eastAsia"/>
          <w:sz w:val="30"/>
          <w:szCs w:val="30"/>
        </w:rPr>
        <w:t>条</w:t>
      </w:r>
      <w:r w:rsidR="00167240">
        <w:rPr>
          <w:rFonts w:ascii="仿宋_GB2312" w:eastAsia="仿宋_GB2312" w:hAnsi="宋体" w:hint="eastAsia"/>
          <w:sz w:val="30"/>
          <w:szCs w:val="30"/>
        </w:rPr>
        <w:t>“</w:t>
      </w:r>
      <w:r w:rsidR="00167240" w:rsidRPr="00F9027E">
        <w:rPr>
          <w:rFonts w:ascii="仿宋_GB2312" w:eastAsia="仿宋_GB2312" w:hAnsi="宋体" w:hint="eastAsia"/>
          <w:sz w:val="30"/>
          <w:szCs w:val="30"/>
        </w:rPr>
        <w:t>中心</w:t>
      </w:r>
      <w:r w:rsidR="00167240">
        <w:rPr>
          <w:rFonts w:ascii="仿宋_GB2312" w:eastAsia="仿宋_GB2312" w:hAnsi="宋体" w:hint="eastAsia"/>
          <w:sz w:val="30"/>
          <w:szCs w:val="30"/>
        </w:rPr>
        <w:t>”</w:t>
      </w:r>
      <w:r w:rsidR="0014295E" w:rsidRPr="00F9027E">
        <w:rPr>
          <w:rFonts w:ascii="仿宋_GB2312" w:eastAsia="仿宋_GB2312" w:hAnsi="宋体" w:hint="eastAsia"/>
          <w:sz w:val="30"/>
          <w:szCs w:val="30"/>
        </w:rPr>
        <w:t>将</w:t>
      </w:r>
      <w:r w:rsidRPr="00F9027E">
        <w:rPr>
          <w:rFonts w:ascii="仿宋_GB2312" w:eastAsia="仿宋_GB2312" w:hAnsi="宋体" w:hint="eastAsia"/>
          <w:sz w:val="30"/>
          <w:szCs w:val="30"/>
        </w:rPr>
        <w:t>成立考核小组，对研究生</w:t>
      </w:r>
      <w:r w:rsidR="00BC2CFA">
        <w:rPr>
          <w:rFonts w:ascii="仿宋_GB2312" w:eastAsia="仿宋_GB2312" w:hAnsi="宋体" w:hint="eastAsia"/>
          <w:sz w:val="30"/>
          <w:szCs w:val="30"/>
        </w:rPr>
        <w:t>实习实践</w:t>
      </w:r>
      <w:r w:rsidRPr="00F9027E">
        <w:rPr>
          <w:rFonts w:ascii="仿宋_GB2312" w:eastAsia="仿宋_GB2312" w:hAnsi="宋体" w:hint="eastAsia"/>
          <w:sz w:val="30"/>
          <w:szCs w:val="30"/>
        </w:rPr>
        <w:t>效果进行考核。</w:t>
      </w:r>
    </w:p>
    <w:p w14:paraId="3D969142" w14:textId="77777777" w:rsidR="00D03831" w:rsidRPr="00F9027E" w:rsidRDefault="00D03831" w:rsidP="00110AD6">
      <w:pPr>
        <w:spacing w:line="300" w:lineRule="auto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 w:rsidRPr="00F9027E">
        <w:rPr>
          <w:rFonts w:ascii="仿宋_GB2312" w:eastAsia="仿宋_GB2312" w:hAnsi="宋体" w:hint="eastAsia"/>
          <w:sz w:val="30"/>
          <w:szCs w:val="30"/>
        </w:rPr>
        <w:t>（一）考核工作由分管研究生工作的领导或者学科（领域）负责人牵头，考核小组成员由学位</w:t>
      </w:r>
      <w:proofErr w:type="gramStart"/>
      <w:r w:rsidRPr="00F9027E">
        <w:rPr>
          <w:rFonts w:ascii="仿宋_GB2312" w:eastAsia="仿宋_GB2312" w:hAnsi="宋体" w:hint="eastAsia"/>
          <w:sz w:val="30"/>
          <w:szCs w:val="30"/>
        </w:rPr>
        <w:t>评定分</w:t>
      </w:r>
      <w:proofErr w:type="gramEnd"/>
      <w:r w:rsidRPr="00F9027E">
        <w:rPr>
          <w:rFonts w:ascii="仿宋_GB2312" w:eastAsia="仿宋_GB2312" w:hAnsi="宋体" w:hint="eastAsia"/>
          <w:sz w:val="30"/>
          <w:szCs w:val="30"/>
        </w:rPr>
        <w:t>委员会委员、研究生导师、有实践教学经验的教师、行业</w:t>
      </w:r>
      <w:r w:rsidR="00167240">
        <w:rPr>
          <w:rFonts w:ascii="仿宋_GB2312" w:eastAsia="仿宋_GB2312" w:hAnsi="宋体" w:hint="eastAsia"/>
          <w:sz w:val="30"/>
          <w:szCs w:val="30"/>
        </w:rPr>
        <w:t>企业、社会组织</w:t>
      </w:r>
      <w:r w:rsidRPr="00F9027E">
        <w:rPr>
          <w:rFonts w:ascii="仿宋_GB2312" w:eastAsia="仿宋_GB2312" w:hAnsi="宋体" w:hint="eastAsia"/>
          <w:sz w:val="30"/>
          <w:szCs w:val="30"/>
        </w:rPr>
        <w:t>人员等组成，一般不少于5人。</w:t>
      </w:r>
    </w:p>
    <w:p w14:paraId="544F7155" w14:textId="77777777" w:rsidR="00D03831" w:rsidRPr="00F9027E" w:rsidRDefault="00D03831" w:rsidP="00110AD6">
      <w:pPr>
        <w:spacing w:line="300" w:lineRule="auto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 w:rsidRPr="00F9027E">
        <w:rPr>
          <w:rFonts w:ascii="仿宋_GB2312" w:eastAsia="仿宋_GB2312" w:hAnsi="宋体" w:hint="eastAsia"/>
          <w:sz w:val="30"/>
          <w:szCs w:val="30"/>
        </w:rPr>
        <w:t>（二）考核小组根据研究生实践工作量、综合表现及</w:t>
      </w:r>
      <w:r w:rsidR="00BC2CFA">
        <w:rPr>
          <w:rFonts w:ascii="仿宋_GB2312" w:eastAsia="仿宋_GB2312" w:hAnsi="宋体" w:hint="eastAsia"/>
          <w:sz w:val="30"/>
          <w:szCs w:val="30"/>
        </w:rPr>
        <w:t>实习实践</w:t>
      </w:r>
      <w:r w:rsidRPr="00F9027E">
        <w:rPr>
          <w:rFonts w:ascii="仿宋_GB2312" w:eastAsia="仿宋_GB2312" w:hAnsi="宋体" w:hint="eastAsia"/>
          <w:sz w:val="30"/>
          <w:szCs w:val="30"/>
        </w:rPr>
        <w:t>单位反馈意见等，评定本阶段的</w:t>
      </w:r>
      <w:r w:rsidR="00BC2CFA">
        <w:rPr>
          <w:rFonts w:ascii="仿宋_GB2312" w:eastAsia="仿宋_GB2312" w:hAnsi="宋体" w:hint="eastAsia"/>
          <w:sz w:val="30"/>
          <w:szCs w:val="30"/>
        </w:rPr>
        <w:t>实习实践</w:t>
      </w:r>
      <w:r w:rsidRPr="00F9027E">
        <w:rPr>
          <w:rFonts w:ascii="仿宋_GB2312" w:eastAsia="仿宋_GB2312" w:hAnsi="宋体" w:hint="eastAsia"/>
          <w:sz w:val="30"/>
          <w:szCs w:val="30"/>
        </w:rPr>
        <w:t>效果。</w:t>
      </w:r>
    </w:p>
    <w:p w14:paraId="06BBBA5A" w14:textId="77777777" w:rsidR="00D03831" w:rsidRPr="00F9027E" w:rsidRDefault="00D03831" w:rsidP="00110AD6">
      <w:pPr>
        <w:spacing w:line="300" w:lineRule="auto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 w:rsidRPr="00F9027E">
        <w:rPr>
          <w:rFonts w:ascii="仿宋_GB2312" w:eastAsia="仿宋_GB2312" w:hAnsi="宋体" w:hint="eastAsia"/>
          <w:sz w:val="30"/>
          <w:szCs w:val="30"/>
        </w:rPr>
        <w:t>（三）</w:t>
      </w:r>
      <w:r w:rsidR="00BC2CFA">
        <w:rPr>
          <w:rFonts w:ascii="仿宋_GB2312" w:eastAsia="仿宋_GB2312" w:hAnsi="宋体" w:hint="eastAsia"/>
          <w:sz w:val="30"/>
          <w:szCs w:val="30"/>
        </w:rPr>
        <w:t>实习实践</w:t>
      </w:r>
      <w:r w:rsidRPr="00F9027E">
        <w:rPr>
          <w:rFonts w:ascii="仿宋_GB2312" w:eastAsia="仿宋_GB2312" w:hAnsi="宋体" w:hint="eastAsia"/>
          <w:sz w:val="30"/>
          <w:szCs w:val="30"/>
        </w:rPr>
        <w:t>环节考核合格后，取得相应</w:t>
      </w:r>
      <w:r w:rsidR="00BC2CFA">
        <w:rPr>
          <w:rFonts w:ascii="仿宋_GB2312" w:eastAsia="仿宋_GB2312" w:hAnsi="宋体" w:hint="eastAsia"/>
          <w:sz w:val="30"/>
          <w:szCs w:val="30"/>
        </w:rPr>
        <w:t>实习实践</w:t>
      </w:r>
      <w:r w:rsidRPr="00F9027E">
        <w:rPr>
          <w:rFonts w:ascii="仿宋_GB2312" w:eastAsia="仿宋_GB2312" w:hAnsi="宋体" w:hint="eastAsia"/>
          <w:sz w:val="30"/>
          <w:szCs w:val="30"/>
        </w:rPr>
        <w:t>学分。</w:t>
      </w:r>
    </w:p>
    <w:p w14:paraId="6AE8B475" w14:textId="77777777" w:rsidR="00D03831" w:rsidRPr="00F9027E" w:rsidRDefault="00D03831" w:rsidP="00110AD6">
      <w:pPr>
        <w:spacing w:line="300" w:lineRule="auto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 w:rsidRPr="00F9027E">
        <w:rPr>
          <w:rFonts w:ascii="仿宋_GB2312" w:eastAsia="仿宋_GB2312" w:hAnsi="宋体" w:hint="eastAsia"/>
          <w:sz w:val="30"/>
          <w:szCs w:val="30"/>
        </w:rPr>
        <w:t>第十</w:t>
      </w:r>
      <w:r w:rsidR="006F0367">
        <w:rPr>
          <w:rFonts w:ascii="仿宋_GB2312" w:eastAsia="仿宋_GB2312" w:hAnsi="宋体" w:hint="eastAsia"/>
          <w:sz w:val="30"/>
          <w:szCs w:val="30"/>
        </w:rPr>
        <w:t>四</w:t>
      </w:r>
      <w:r w:rsidRPr="00F9027E">
        <w:rPr>
          <w:rFonts w:ascii="仿宋_GB2312" w:eastAsia="仿宋_GB2312" w:hAnsi="宋体" w:hint="eastAsia"/>
          <w:sz w:val="30"/>
          <w:szCs w:val="30"/>
        </w:rPr>
        <w:t>条 研究生必须参加</w:t>
      </w:r>
      <w:r w:rsidR="00BC2CFA">
        <w:rPr>
          <w:rFonts w:ascii="仿宋_GB2312" w:eastAsia="仿宋_GB2312" w:hAnsi="宋体" w:hint="eastAsia"/>
          <w:sz w:val="30"/>
          <w:szCs w:val="30"/>
        </w:rPr>
        <w:t>实习实践</w:t>
      </w:r>
      <w:r w:rsidRPr="00F9027E">
        <w:rPr>
          <w:rFonts w:ascii="仿宋_GB2312" w:eastAsia="仿宋_GB2312" w:hAnsi="宋体" w:hint="eastAsia"/>
          <w:sz w:val="30"/>
          <w:szCs w:val="30"/>
        </w:rPr>
        <w:t>考核，成绩合格，方可申请学位论文答辩。</w:t>
      </w:r>
    </w:p>
    <w:p w14:paraId="7C5FDB52" w14:textId="77777777" w:rsidR="00D03831" w:rsidRPr="00F9027E" w:rsidRDefault="00D03831" w:rsidP="00110AD6">
      <w:pPr>
        <w:spacing w:line="300" w:lineRule="auto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 w:rsidRPr="00F9027E">
        <w:rPr>
          <w:rFonts w:ascii="仿宋_GB2312" w:eastAsia="仿宋_GB2312" w:hAnsi="宋体" w:hint="eastAsia"/>
          <w:sz w:val="30"/>
          <w:szCs w:val="30"/>
        </w:rPr>
        <w:t>第十</w:t>
      </w:r>
      <w:r w:rsidR="006F0367">
        <w:rPr>
          <w:rFonts w:ascii="仿宋_GB2312" w:eastAsia="仿宋_GB2312" w:hAnsi="宋体" w:hint="eastAsia"/>
          <w:sz w:val="30"/>
          <w:szCs w:val="30"/>
        </w:rPr>
        <w:t>五</w:t>
      </w:r>
      <w:r w:rsidRPr="00F9027E">
        <w:rPr>
          <w:rFonts w:ascii="仿宋_GB2312" w:eastAsia="仿宋_GB2312" w:hAnsi="宋体" w:hint="eastAsia"/>
          <w:sz w:val="30"/>
          <w:szCs w:val="30"/>
        </w:rPr>
        <w:t xml:space="preserve">条 </w:t>
      </w:r>
      <w:r w:rsidR="00BC2CFA">
        <w:rPr>
          <w:rFonts w:ascii="仿宋_GB2312" w:eastAsia="仿宋_GB2312" w:hAnsi="宋体" w:hint="eastAsia"/>
          <w:sz w:val="30"/>
          <w:szCs w:val="30"/>
        </w:rPr>
        <w:t>实习实践</w:t>
      </w:r>
      <w:r w:rsidRPr="00F9027E">
        <w:rPr>
          <w:rFonts w:ascii="仿宋_GB2312" w:eastAsia="仿宋_GB2312" w:hAnsi="宋体" w:hint="eastAsia"/>
          <w:sz w:val="30"/>
          <w:szCs w:val="30"/>
        </w:rPr>
        <w:t>考核结束，</w:t>
      </w:r>
      <w:r w:rsidR="006F0367">
        <w:rPr>
          <w:rFonts w:ascii="仿宋_GB2312" w:eastAsia="仿宋_GB2312" w:hAnsi="宋体" w:hint="eastAsia"/>
          <w:sz w:val="30"/>
          <w:szCs w:val="30"/>
        </w:rPr>
        <w:t>研究生部将</w:t>
      </w:r>
      <w:r w:rsidRPr="00F9027E">
        <w:rPr>
          <w:rFonts w:ascii="仿宋_GB2312" w:eastAsia="仿宋_GB2312" w:hAnsi="宋体" w:hint="eastAsia"/>
          <w:sz w:val="30"/>
          <w:szCs w:val="30"/>
        </w:rPr>
        <w:t>做好</w:t>
      </w:r>
      <w:r w:rsidR="00BC2CFA">
        <w:rPr>
          <w:rFonts w:ascii="仿宋_GB2312" w:eastAsia="仿宋_GB2312" w:hAnsi="宋体" w:hint="eastAsia"/>
          <w:sz w:val="30"/>
          <w:szCs w:val="30"/>
        </w:rPr>
        <w:t>实习实践</w:t>
      </w:r>
      <w:r w:rsidRPr="00F9027E">
        <w:rPr>
          <w:rFonts w:ascii="仿宋_GB2312" w:eastAsia="仿宋_GB2312" w:hAnsi="宋体" w:hint="eastAsia"/>
          <w:sz w:val="30"/>
          <w:szCs w:val="30"/>
        </w:rPr>
        <w:t>总结报告的收集、审核、存档等相关工作，存档标准视同研究生课程考试的试卷。</w:t>
      </w:r>
    </w:p>
    <w:p w14:paraId="046DCB82" w14:textId="77777777" w:rsidR="00F9027E" w:rsidRDefault="00D03831" w:rsidP="00452BA7">
      <w:pPr>
        <w:spacing w:line="300" w:lineRule="auto"/>
        <w:ind w:firstLineChars="200" w:firstLine="600"/>
        <w:rPr>
          <w:b/>
          <w:sz w:val="28"/>
        </w:rPr>
      </w:pPr>
      <w:r w:rsidRPr="00F9027E">
        <w:rPr>
          <w:rFonts w:ascii="仿宋_GB2312" w:eastAsia="仿宋_GB2312" w:hAnsi="宋体" w:hint="eastAsia"/>
          <w:sz w:val="30"/>
          <w:szCs w:val="30"/>
        </w:rPr>
        <w:t>第十</w:t>
      </w:r>
      <w:r w:rsidR="006F0367">
        <w:rPr>
          <w:rFonts w:ascii="仿宋_GB2312" w:eastAsia="仿宋_GB2312" w:hAnsi="宋体" w:hint="eastAsia"/>
          <w:sz w:val="30"/>
          <w:szCs w:val="30"/>
        </w:rPr>
        <w:t>六</w:t>
      </w:r>
      <w:r w:rsidRPr="00F9027E">
        <w:rPr>
          <w:rFonts w:ascii="仿宋_GB2312" w:eastAsia="仿宋_GB2312" w:hAnsi="宋体" w:hint="eastAsia"/>
          <w:sz w:val="30"/>
          <w:szCs w:val="30"/>
        </w:rPr>
        <w:t>条 本办法自</w:t>
      </w:r>
      <w:r w:rsidR="00452BA7">
        <w:rPr>
          <w:rFonts w:ascii="仿宋_GB2312" w:eastAsia="仿宋_GB2312" w:hAnsi="宋体" w:hint="eastAsia"/>
          <w:sz w:val="30"/>
          <w:szCs w:val="30"/>
        </w:rPr>
        <w:t>发布之日</w:t>
      </w:r>
      <w:r w:rsidRPr="00F9027E">
        <w:rPr>
          <w:rFonts w:ascii="仿宋_GB2312" w:eastAsia="仿宋_GB2312" w:hAnsi="宋体" w:hint="eastAsia"/>
          <w:sz w:val="30"/>
          <w:szCs w:val="30"/>
        </w:rPr>
        <w:t>起实施。由研究生</w:t>
      </w:r>
      <w:r w:rsidR="00F9027E" w:rsidRPr="00F9027E">
        <w:rPr>
          <w:rFonts w:ascii="仿宋_GB2312" w:eastAsia="仿宋_GB2312" w:hAnsi="宋体" w:hint="eastAsia"/>
          <w:sz w:val="30"/>
          <w:szCs w:val="30"/>
        </w:rPr>
        <w:t>部</w:t>
      </w:r>
      <w:r w:rsidRPr="00F9027E">
        <w:rPr>
          <w:rFonts w:ascii="仿宋_GB2312" w:eastAsia="仿宋_GB2312" w:hAnsi="宋体" w:hint="eastAsia"/>
          <w:sz w:val="30"/>
          <w:szCs w:val="30"/>
        </w:rPr>
        <w:t>负责解释。</w:t>
      </w:r>
      <w:r w:rsidR="00F9027E">
        <w:rPr>
          <w:b/>
          <w:sz w:val="28"/>
        </w:rPr>
        <w:br w:type="page"/>
      </w:r>
    </w:p>
    <w:p w14:paraId="0324F14E" w14:textId="77777777" w:rsidR="00D03831" w:rsidRDefault="00D03831" w:rsidP="00D03831">
      <w:pPr>
        <w:adjustRightInd w:val="0"/>
        <w:snapToGrid w:val="0"/>
        <w:spacing w:line="570" w:lineRule="exact"/>
        <w:jc w:val="left"/>
        <w:rPr>
          <w:b/>
          <w:sz w:val="28"/>
        </w:rPr>
      </w:pPr>
      <w:r>
        <w:rPr>
          <w:rFonts w:hint="eastAsia"/>
          <w:b/>
          <w:sz w:val="28"/>
        </w:rPr>
        <w:lastRenderedPageBreak/>
        <w:t>附件</w:t>
      </w:r>
      <w:r>
        <w:rPr>
          <w:rFonts w:hint="eastAsia"/>
          <w:b/>
          <w:sz w:val="28"/>
        </w:rPr>
        <w:t>1</w:t>
      </w:r>
    </w:p>
    <w:p w14:paraId="3B49DDDB" w14:textId="77777777" w:rsidR="00F9027E" w:rsidRPr="00F9027E" w:rsidRDefault="001D4E21" w:rsidP="00D03831">
      <w:pPr>
        <w:jc w:val="center"/>
        <w:rPr>
          <w:rFonts w:ascii="黑体" w:eastAsia="黑体" w:hAnsi="黑体" w:hint="eastAsia"/>
          <w:sz w:val="36"/>
          <w:szCs w:val="36"/>
        </w:rPr>
      </w:pPr>
      <w:r w:rsidRPr="00F9027E">
        <w:rPr>
          <w:rFonts w:ascii="黑体" w:eastAsia="黑体" w:hAnsi="黑体" w:hint="eastAsia"/>
          <w:sz w:val="36"/>
          <w:szCs w:val="36"/>
        </w:rPr>
        <w:t>中国科学院教育部水土保持与生态环境研究中心</w:t>
      </w:r>
    </w:p>
    <w:p w14:paraId="1BD0EDF5" w14:textId="77777777" w:rsidR="00D03831" w:rsidRDefault="00D03831" w:rsidP="00D03831">
      <w:pPr>
        <w:jc w:val="center"/>
        <w:rPr>
          <w:rFonts w:ascii="黑体" w:eastAsia="黑体" w:hAnsi="黑体" w:hint="eastAsia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专业学位研究生</w:t>
      </w:r>
      <w:r w:rsidR="00BC2CFA">
        <w:rPr>
          <w:rFonts w:ascii="黑体" w:eastAsia="黑体" w:hAnsi="黑体" w:hint="eastAsia"/>
          <w:sz w:val="36"/>
          <w:szCs w:val="36"/>
        </w:rPr>
        <w:t>实习实践</w:t>
      </w:r>
      <w:r>
        <w:rPr>
          <w:rFonts w:ascii="黑体" w:eastAsia="黑体" w:hAnsi="黑体" w:hint="eastAsia"/>
          <w:sz w:val="36"/>
          <w:szCs w:val="36"/>
        </w:rPr>
        <w:t>单位评价反馈表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4"/>
      </w:tblGrid>
      <w:tr w:rsidR="00D03831" w14:paraId="634A58CA" w14:textId="77777777" w:rsidTr="009C09B3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A0DA" w14:textId="77777777" w:rsidR="00D03831" w:rsidRDefault="00D03831" w:rsidP="009C09B3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主要包括研究生实践期间的出勤情况、完成工作内容、工作能力、沟通能力、工作主动性等方面的评价（可加附件，如果</w:t>
            </w:r>
            <w:r w:rsidR="00BC2CFA">
              <w:rPr>
                <w:rFonts w:ascii="宋体" w:hAnsi="宋体" w:hint="eastAsia"/>
                <w:sz w:val="24"/>
              </w:rPr>
              <w:t>实习实践</w:t>
            </w:r>
            <w:r>
              <w:rPr>
                <w:rFonts w:ascii="宋体" w:hAnsi="宋体" w:hint="eastAsia"/>
                <w:sz w:val="24"/>
              </w:rPr>
              <w:t>在多个单位，需附多个单位的评价意见）</w:t>
            </w:r>
          </w:p>
          <w:p w14:paraId="3F38A4A9" w14:textId="77777777" w:rsidR="00D03831" w:rsidRDefault="00D03831" w:rsidP="009C09B3">
            <w:pPr>
              <w:rPr>
                <w:rFonts w:ascii="仿宋_GB2312" w:eastAsia="仿宋_GB2312"/>
                <w:b/>
                <w:sz w:val="24"/>
              </w:rPr>
            </w:pPr>
          </w:p>
          <w:p w14:paraId="7B11BC96" w14:textId="77777777" w:rsidR="00D03831" w:rsidRDefault="00D03831" w:rsidP="009C09B3">
            <w:pPr>
              <w:rPr>
                <w:b/>
                <w:sz w:val="24"/>
              </w:rPr>
            </w:pPr>
          </w:p>
          <w:p w14:paraId="727CB47C" w14:textId="77777777" w:rsidR="00D03831" w:rsidRDefault="00D03831" w:rsidP="009C09B3">
            <w:pPr>
              <w:rPr>
                <w:b/>
                <w:sz w:val="24"/>
              </w:rPr>
            </w:pPr>
          </w:p>
          <w:p w14:paraId="3524EBC3" w14:textId="77777777" w:rsidR="00D03831" w:rsidRDefault="00D03831" w:rsidP="009C09B3">
            <w:pPr>
              <w:rPr>
                <w:b/>
                <w:sz w:val="24"/>
              </w:rPr>
            </w:pPr>
          </w:p>
          <w:p w14:paraId="64757546" w14:textId="77777777" w:rsidR="00D03831" w:rsidRDefault="00D03831" w:rsidP="009C09B3">
            <w:pPr>
              <w:rPr>
                <w:b/>
                <w:sz w:val="24"/>
              </w:rPr>
            </w:pPr>
          </w:p>
          <w:p w14:paraId="0920EBAE" w14:textId="77777777" w:rsidR="00D03831" w:rsidRDefault="00D03831" w:rsidP="009C09B3">
            <w:pPr>
              <w:rPr>
                <w:b/>
                <w:sz w:val="24"/>
              </w:rPr>
            </w:pPr>
          </w:p>
          <w:p w14:paraId="4EFE1F3E" w14:textId="77777777" w:rsidR="00D03831" w:rsidRDefault="00D03831" w:rsidP="009C09B3">
            <w:pPr>
              <w:rPr>
                <w:b/>
                <w:sz w:val="24"/>
              </w:rPr>
            </w:pPr>
          </w:p>
          <w:p w14:paraId="06016DBC" w14:textId="77777777" w:rsidR="00D03831" w:rsidRDefault="00D03831" w:rsidP="009C09B3">
            <w:pPr>
              <w:rPr>
                <w:b/>
                <w:sz w:val="24"/>
              </w:rPr>
            </w:pPr>
          </w:p>
          <w:p w14:paraId="7FDB8176" w14:textId="77777777" w:rsidR="00D03831" w:rsidRDefault="00D03831" w:rsidP="009C09B3">
            <w:pPr>
              <w:rPr>
                <w:b/>
                <w:sz w:val="24"/>
              </w:rPr>
            </w:pPr>
          </w:p>
          <w:p w14:paraId="2302869A" w14:textId="77777777" w:rsidR="00D03831" w:rsidRDefault="00D03831" w:rsidP="009C09B3">
            <w:pPr>
              <w:rPr>
                <w:b/>
                <w:sz w:val="24"/>
              </w:rPr>
            </w:pPr>
          </w:p>
          <w:p w14:paraId="32F289CD" w14:textId="77777777" w:rsidR="00D03831" w:rsidRDefault="00D03831" w:rsidP="009C09B3">
            <w:pPr>
              <w:rPr>
                <w:b/>
                <w:sz w:val="24"/>
              </w:rPr>
            </w:pPr>
          </w:p>
          <w:p w14:paraId="1D9D5EBB" w14:textId="77777777" w:rsidR="00D03831" w:rsidRDefault="00D03831" w:rsidP="009C09B3">
            <w:pPr>
              <w:rPr>
                <w:b/>
                <w:sz w:val="24"/>
              </w:rPr>
            </w:pPr>
          </w:p>
          <w:p w14:paraId="3947FCEF" w14:textId="77777777" w:rsidR="00D03831" w:rsidRDefault="00D03831" w:rsidP="009C09B3">
            <w:pPr>
              <w:rPr>
                <w:b/>
                <w:sz w:val="24"/>
              </w:rPr>
            </w:pPr>
          </w:p>
          <w:p w14:paraId="19BF1DDD" w14:textId="77777777" w:rsidR="00D03831" w:rsidRDefault="00D03831" w:rsidP="009C09B3">
            <w:pPr>
              <w:rPr>
                <w:b/>
                <w:sz w:val="24"/>
              </w:rPr>
            </w:pPr>
          </w:p>
          <w:p w14:paraId="53E9743C" w14:textId="77777777" w:rsidR="00D03831" w:rsidRDefault="00D03831" w:rsidP="009C09B3">
            <w:pPr>
              <w:rPr>
                <w:b/>
                <w:sz w:val="24"/>
              </w:rPr>
            </w:pPr>
          </w:p>
          <w:p w14:paraId="3E1D108B" w14:textId="77777777" w:rsidR="00D03831" w:rsidRDefault="00D03831" w:rsidP="009C09B3">
            <w:pPr>
              <w:rPr>
                <w:b/>
                <w:sz w:val="24"/>
              </w:rPr>
            </w:pPr>
          </w:p>
          <w:p w14:paraId="7C1069CD" w14:textId="77777777" w:rsidR="00D03831" w:rsidDel="008F04A2" w:rsidRDefault="00D03831" w:rsidP="009C09B3">
            <w:pPr>
              <w:rPr>
                <w:del w:id="1" w:author="yang song" w:date="2024-11-14T10:30:00Z" w16du:dateUtc="2024-11-14T02:30:00Z"/>
                <w:b/>
                <w:sz w:val="24"/>
              </w:rPr>
            </w:pPr>
          </w:p>
          <w:p w14:paraId="1CB7DE5A" w14:textId="77777777" w:rsidR="00D03831" w:rsidDel="008F04A2" w:rsidRDefault="00D03831" w:rsidP="009C09B3">
            <w:pPr>
              <w:rPr>
                <w:del w:id="2" w:author="yang song" w:date="2024-11-14T10:30:00Z" w16du:dateUtc="2024-11-14T02:30:00Z"/>
                <w:rFonts w:hint="eastAsia"/>
                <w:b/>
                <w:sz w:val="24"/>
              </w:rPr>
            </w:pPr>
          </w:p>
          <w:p w14:paraId="54D9E65B" w14:textId="77777777" w:rsidR="00D03831" w:rsidDel="008F04A2" w:rsidRDefault="00D03831" w:rsidP="009C09B3">
            <w:pPr>
              <w:rPr>
                <w:del w:id="3" w:author="yang song" w:date="2024-11-14T10:30:00Z" w16du:dateUtc="2024-11-14T02:30:00Z"/>
                <w:rFonts w:hint="eastAsia"/>
                <w:b/>
                <w:sz w:val="24"/>
              </w:rPr>
            </w:pPr>
          </w:p>
          <w:p w14:paraId="46670BB9" w14:textId="77777777" w:rsidR="00D03831" w:rsidDel="008F04A2" w:rsidRDefault="00D03831" w:rsidP="009C09B3">
            <w:pPr>
              <w:rPr>
                <w:del w:id="4" w:author="yang song" w:date="2024-11-14T10:30:00Z" w16du:dateUtc="2024-11-14T02:30:00Z"/>
                <w:rFonts w:hint="eastAsia"/>
                <w:b/>
                <w:sz w:val="24"/>
              </w:rPr>
            </w:pPr>
          </w:p>
          <w:p w14:paraId="7A3989CD" w14:textId="77777777" w:rsidR="00D03831" w:rsidDel="008F04A2" w:rsidRDefault="00D03831" w:rsidP="009C09B3">
            <w:pPr>
              <w:rPr>
                <w:del w:id="5" w:author="yang song" w:date="2024-11-14T10:30:00Z" w16du:dateUtc="2024-11-14T02:30:00Z"/>
                <w:rFonts w:hint="eastAsia"/>
                <w:b/>
                <w:sz w:val="24"/>
              </w:rPr>
            </w:pPr>
          </w:p>
          <w:p w14:paraId="0C687643" w14:textId="77777777" w:rsidR="00D03831" w:rsidDel="008F04A2" w:rsidRDefault="00D03831" w:rsidP="009C09B3">
            <w:pPr>
              <w:rPr>
                <w:del w:id="6" w:author="yang song" w:date="2024-11-14T10:30:00Z" w16du:dateUtc="2024-11-14T02:30:00Z"/>
                <w:rFonts w:hint="eastAsia"/>
                <w:b/>
                <w:sz w:val="24"/>
              </w:rPr>
            </w:pPr>
          </w:p>
          <w:p w14:paraId="1E8D9453" w14:textId="77777777" w:rsidR="00D03831" w:rsidDel="008F04A2" w:rsidRDefault="00D03831" w:rsidP="009C09B3">
            <w:pPr>
              <w:rPr>
                <w:del w:id="7" w:author="yang song" w:date="2024-11-14T10:30:00Z" w16du:dateUtc="2024-11-14T02:30:00Z"/>
                <w:rFonts w:hint="eastAsia"/>
                <w:b/>
                <w:sz w:val="24"/>
              </w:rPr>
            </w:pPr>
          </w:p>
          <w:p w14:paraId="387FFF88" w14:textId="77777777" w:rsidR="00D03831" w:rsidDel="008F04A2" w:rsidRDefault="00D03831" w:rsidP="009C09B3">
            <w:pPr>
              <w:rPr>
                <w:del w:id="8" w:author="yang song" w:date="2024-11-14T10:30:00Z" w16du:dateUtc="2024-11-14T02:30:00Z"/>
                <w:rFonts w:hint="eastAsia"/>
                <w:b/>
                <w:sz w:val="24"/>
              </w:rPr>
            </w:pPr>
          </w:p>
          <w:p w14:paraId="217AD3E8" w14:textId="77777777" w:rsidR="00D03831" w:rsidDel="008F04A2" w:rsidRDefault="00D03831" w:rsidP="009C09B3">
            <w:pPr>
              <w:rPr>
                <w:del w:id="9" w:author="yang song" w:date="2024-11-14T10:30:00Z" w16du:dateUtc="2024-11-14T02:30:00Z"/>
                <w:rFonts w:hint="eastAsia"/>
                <w:b/>
                <w:sz w:val="24"/>
              </w:rPr>
            </w:pPr>
          </w:p>
          <w:p w14:paraId="00203A69" w14:textId="77777777" w:rsidR="00D03831" w:rsidDel="008F04A2" w:rsidRDefault="00D03831" w:rsidP="009C09B3">
            <w:pPr>
              <w:rPr>
                <w:del w:id="10" w:author="yang song" w:date="2024-11-14T10:30:00Z" w16du:dateUtc="2024-11-14T02:30:00Z"/>
                <w:rFonts w:hint="eastAsia"/>
                <w:b/>
                <w:sz w:val="24"/>
              </w:rPr>
            </w:pPr>
          </w:p>
          <w:p w14:paraId="6F6D7A6D" w14:textId="77777777" w:rsidR="00D03831" w:rsidRDefault="00D03831" w:rsidP="009C09B3">
            <w:pPr>
              <w:rPr>
                <w:rFonts w:hint="eastAsia"/>
                <w:b/>
                <w:sz w:val="24"/>
              </w:rPr>
            </w:pPr>
          </w:p>
          <w:p w14:paraId="55FE8ED9" w14:textId="77777777" w:rsidR="00D03831" w:rsidRDefault="00D03831" w:rsidP="009C09B3">
            <w:pPr>
              <w:rPr>
                <w:b/>
                <w:sz w:val="24"/>
              </w:rPr>
            </w:pPr>
          </w:p>
          <w:p w14:paraId="21BB0E99" w14:textId="77777777" w:rsidR="00D03831" w:rsidRDefault="00D03831" w:rsidP="009C09B3">
            <w:pPr>
              <w:rPr>
                <w:b/>
                <w:sz w:val="24"/>
              </w:rPr>
            </w:pPr>
          </w:p>
          <w:p w14:paraId="202BCF69" w14:textId="77777777" w:rsidR="00D03831" w:rsidRDefault="00D03831" w:rsidP="009C09B3">
            <w:pPr>
              <w:rPr>
                <w:rFonts w:ascii="宋体" w:hAnsi="宋体" w:hint="eastAsia"/>
                <w:sz w:val="24"/>
              </w:rPr>
            </w:pPr>
            <w:r>
              <w:rPr>
                <w:rFonts w:hint="eastAsia"/>
                <w:sz w:val="24"/>
              </w:rPr>
              <w:t>单位负责人签字（盖章）：</w:t>
            </w:r>
            <w:r>
              <w:rPr>
                <w:sz w:val="24"/>
              </w:rPr>
              <w:t xml:space="preserve">                         </w:t>
            </w:r>
            <w:r>
              <w:rPr>
                <w:rFonts w:ascii="宋体" w:hAnsi="宋体" w:hint="eastAsia"/>
                <w:sz w:val="24"/>
              </w:rPr>
              <w:t xml:space="preserve">  年    月    日</w:t>
            </w:r>
          </w:p>
          <w:p w14:paraId="4BC0C217" w14:textId="77777777" w:rsidR="00D03831" w:rsidRDefault="00D03831" w:rsidP="009C09B3">
            <w:pPr>
              <w:rPr>
                <w:rFonts w:ascii="宋体" w:hAnsi="宋体" w:hint="eastAsia"/>
                <w:sz w:val="24"/>
              </w:rPr>
            </w:pPr>
          </w:p>
          <w:p w14:paraId="3CE2C91E" w14:textId="77777777" w:rsidR="00D03831" w:rsidRDefault="00D03831" w:rsidP="009C09B3">
            <w:pPr>
              <w:rPr>
                <w:rFonts w:ascii="宋体" w:hAnsi="宋体" w:hint="eastAsia"/>
                <w:sz w:val="24"/>
              </w:rPr>
            </w:pPr>
          </w:p>
        </w:tc>
      </w:tr>
    </w:tbl>
    <w:p w14:paraId="363D35DE" w14:textId="6D910CDB" w:rsidR="00D03831" w:rsidRDefault="0032695B" w:rsidP="00D03831">
      <w:pPr>
        <w:widowControl/>
        <w:jc w:val="left"/>
        <w:rPr>
          <w:rFonts w:ascii="宋体" w:hAnsi="宋体" w:hint="eastAsia"/>
          <w:b/>
          <w:sz w:val="28"/>
          <w:szCs w:val="28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AA5C54" wp14:editId="59B771AE">
                <wp:simplePos x="0" y="0"/>
                <wp:positionH relativeFrom="column">
                  <wp:posOffset>2671445</wp:posOffset>
                </wp:positionH>
                <wp:positionV relativeFrom="paragraph">
                  <wp:posOffset>8777605</wp:posOffset>
                </wp:positionV>
                <wp:extent cx="441325" cy="346710"/>
                <wp:effectExtent l="12700" t="13335" r="12700" b="11430"/>
                <wp:wrapNone/>
                <wp:docPr id="117283469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1325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FCB86E" id="Rectangle 8" o:spid="_x0000_s1026" style="position:absolute;left:0;text-align:left;margin-left:210.35pt;margin-top:691.15pt;width:34.75pt;height:27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" strokecolor="white"/>
            </w:pict>
          </mc:Fallback>
        </mc:AlternateContent>
      </w:r>
      <w:r w:rsidR="00D03831">
        <w:rPr>
          <w:rFonts w:ascii="宋体" w:hAnsi="宋体" w:hint="eastAsia"/>
          <w:b/>
          <w:sz w:val="28"/>
          <w:szCs w:val="28"/>
        </w:rPr>
        <w:t>附件2</w:t>
      </w:r>
    </w:p>
    <w:p w14:paraId="6548627C" w14:textId="77777777" w:rsidR="00D03831" w:rsidRDefault="00D03831" w:rsidP="00D03831">
      <w:pPr>
        <w:spacing w:line="360" w:lineRule="auto"/>
        <w:jc w:val="center"/>
        <w:rPr>
          <w:rFonts w:eastAsia="黑体"/>
          <w:sz w:val="44"/>
          <w:szCs w:val="44"/>
        </w:rPr>
      </w:pPr>
    </w:p>
    <w:p w14:paraId="24F70AE9" w14:textId="77777777" w:rsidR="00F9027E" w:rsidRPr="00F9027E" w:rsidRDefault="00F9027E" w:rsidP="00F9027E">
      <w:pPr>
        <w:jc w:val="center"/>
        <w:rPr>
          <w:rFonts w:ascii="黑体" w:eastAsia="黑体" w:hAnsi="黑体" w:hint="eastAsia"/>
          <w:sz w:val="36"/>
          <w:szCs w:val="36"/>
        </w:rPr>
      </w:pPr>
      <w:r w:rsidRPr="00F9027E">
        <w:rPr>
          <w:rFonts w:ascii="黑体" w:eastAsia="黑体" w:hAnsi="黑体" w:hint="eastAsia"/>
          <w:sz w:val="36"/>
          <w:szCs w:val="36"/>
        </w:rPr>
        <w:t>中国科学院教育部水土保持与生态环境研究中心</w:t>
      </w:r>
    </w:p>
    <w:p w14:paraId="346A5AA5" w14:textId="77777777" w:rsidR="00D03831" w:rsidRDefault="00D03831" w:rsidP="00D03831">
      <w:pPr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44"/>
          <w:szCs w:val="44"/>
        </w:rPr>
        <w:t>专业学位研究生</w:t>
      </w:r>
      <w:r w:rsidR="00BC2CFA">
        <w:rPr>
          <w:rFonts w:eastAsia="黑体" w:hint="eastAsia"/>
          <w:sz w:val="44"/>
          <w:szCs w:val="44"/>
        </w:rPr>
        <w:t>实习实践</w:t>
      </w:r>
      <w:r>
        <w:rPr>
          <w:rFonts w:eastAsia="黑体" w:hint="eastAsia"/>
          <w:sz w:val="44"/>
          <w:szCs w:val="44"/>
        </w:rPr>
        <w:t>总结</w:t>
      </w:r>
      <w:r>
        <w:rPr>
          <w:rFonts w:eastAsia="黑体"/>
          <w:sz w:val="44"/>
          <w:szCs w:val="44"/>
        </w:rPr>
        <w:t xml:space="preserve"> </w:t>
      </w:r>
    </w:p>
    <w:p w14:paraId="6F244926" w14:textId="77777777" w:rsidR="00D03831" w:rsidRDefault="00D03831" w:rsidP="00D03831">
      <w:pPr>
        <w:spacing w:line="360" w:lineRule="auto"/>
        <w:jc w:val="center"/>
        <w:rPr>
          <w:rFonts w:eastAsia="黑体"/>
          <w:sz w:val="44"/>
        </w:rPr>
      </w:pPr>
    </w:p>
    <w:p w14:paraId="5E173582" w14:textId="77777777" w:rsidR="00D03831" w:rsidRDefault="00D03831" w:rsidP="00D03831">
      <w:pPr>
        <w:spacing w:line="360" w:lineRule="auto"/>
        <w:jc w:val="center"/>
        <w:rPr>
          <w:rFonts w:eastAsia="黑体"/>
          <w:sz w:val="44"/>
        </w:rPr>
      </w:pPr>
    </w:p>
    <w:p w14:paraId="3B6C9C0F" w14:textId="77777777" w:rsidR="00D03831" w:rsidRDefault="00D03831" w:rsidP="00D03831">
      <w:pPr>
        <w:spacing w:line="360" w:lineRule="auto"/>
        <w:jc w:val="center"/>
        <w:rPr>
          <w:rFonts w:eastAsia="黑体"/>
          <w:sz w:val="44"/>
        </w:rPr>
      </w:pPr>
    </w:p>
    <w:p w14:paraId="50ABD180" w14:textId="77777777" w:rsidR="00D03831" w:rsidRDefault="00D03831" w:rsidP="00D03831">
      <w:pPr>
        <w:spacing w:line="360" w:lineRule="auto"/>
        <w:jc w:val="center"/>
        <w:rPr>
          <w:rFonts w:eastAsia="黑体"/>
          <w:sz w:val="44"/>
        </w:rPr>
      </w:pPr>
    </w:p>
    <w:p w14:paraId="6A910479" w14:textId="77777777" w:rsidR="00D03831" w:rsidRDefault="00D03831" w:rsidP="00D03831">
      <w:pPr>
        <w:spacing w:line="360" w:lineRule="auto"/>
        <w:jc w:val="center"/>
        <w:rPr>
          <w:rFonts w:eastAsia="黑体"/>
          <w:sz w:val="44"/>
        </w:rPr>
      </w:pPr>
    </w:p>
    <w:p w14:paraId="58658227" w14:textId="77777777" w:rsidR="00D03831" w:rsidRDefault="00D03831" w:rsidP="00D03831">
      <w:pPr>
        <w:spacing w:line="360" w:lineRule="auto"/>
        <w:jc w:val="left"/>
        <w:rPr>
          <w:sz w:val="28"/>
          <w:u w:val="single"/>
        </w:rPr>
      </w:pPr>
      <w:r>
        <w:rPr>
          <w:sz w:val="28"/>
        </w:rPr>
        <w:t xml:space="preserve">           </w:t>
      </w:r>
      <w:r>
        <w:rPr>
          <w:rFonts w:hint="eastAsia"/>
          <w:sz w:val="28"/>
        </w:rPr>
        <w:t>学</w:t>
      </w:r>
      <w:r>
        <w:rPr>
          <w:sz w:val="28"/>
        </w:rPr>
        <w:t xml:space="preserve">    </w:t>
      </w:r>
      <w:r>
        <w:rPr>
          <w:rFonts w:hint="eastAsia"/>
          <w:sz w:val="28"/>
        </w:rPr>
        <w:t xml:space="preserve">  </w:t>
      </w:r>
      <w:r>
        <w:rPr>
          <w:sz w:val="28"/>
        </w:rPr>
        <w:t xml:space="preserve">   </w:t>
      </w:r>
      <w:r>
        <w:rPr>
          <w:rFonts w:hint="eastAsia"/>
          <w:sz w:val="28"/>
        </w:rPr>
        <w:t>号</w:t>
      </w:r>
      <w:r>
        <w:rPr>
          <w:sz w:val="28"/>
        </w:rPr>
        <w:t xml:space="preserve">  </w:t>
      </w:r>
      <w:r>
        <w:rPr>
          <w:sz w:val="28"/>
          <w:u w:val="single"/>
        </w:rPr>
        <w:t xml:space="preserve">                             </w:t>
      </w:r>
    </w:p>
    <w:p w14:paraId="493EF719" w14:textId="77777777" w:rsidR="00D03831" w:rsidRDefault="00D03831" w:rsidP="00D03831">
      <w:pPr>
        <w:spacing w:line="360" w:lineRule="auto"/>
        <w:jc w:val="left"/>
        <w:rPr>
          <w:rFonts w:ascii="宋体" w:hAnsi="宋体" w:hint="eastAsia"/>
          <w:sz w:val="28"/>
        </w:rPr>
      </w:pPr>
      <w:r>
        <w:rPr>
          <w:sz w:val="28"/>
        </w:rPr>
        <w:t xml:space="preserve">           </w:t>
      </w:r>
      <w:r>
        <w:rPr>
          <w:rFonts w:hint="eastAsia"/>
          <w:sz w:val="28"/>
        </w:rPr>
        <w:t>姓</w:t>
      </w:r>
      <w:r>
        <w:rPr>
          <w:sz w:val="28"/>
        </w:rPr>
        <w:t xml:space="preserve">    </w:t>
      </w:r>
      <w:r>
        <w:rPr>
          <w:rFonts w:hint="eastAsia"/>
          <w:sz w:val="28"/>
        </w:rPr>
        <w:t xml:space="preserve">  </w:t>
      </w:r>
      <w:r>
        <w:rPr>
          <w:sz w:val="28"/>
        </w:rPr>
        <w:t xml:space="preserve">   </w:t>
      </w:r>
      <w:r>
        <w:rPr>
          <w:rFonts w:hint="eastAsia"/>
          <w:sz w:val="28"/>
        </w:rPr>
        <w:t>名</w:t>
      </w:r>
      <w:r>
        <w:rPr>
          <w:sz w:val="28"/>
        </w:rPr>
        <w:t xml:space="preserve">  </w:t>
      </w:r>
      <w:r>
        <w:rPr>
          <w:sz w:val="28"/>
          <w:u w:val="single"/>
        </w:rPr>
        <w:t xml:space="preserve">                             </w:t>
      </w:r>
    </w:p>
    <w:p w14:paraId="0F9A4743" w14:textId="77777777" w:rsidR="00D03831" w:rsidRDefault="00D03831" w:rsidP="00F9027E">
      <w:pPr>
        <w:spacing w:line="360" w:lineRule="auto"/>
        <w:rPr>
          <w:spacing w:val="16"/>
          <w:sz w:val="28"/>
          <w:u w:val="single"/>
        </w:rPr>
      </w:pPr>
      <w:r>
        <w:rPr>
          <w:rFonts w:ascii="宋体" w:hAnsi="宋体" w:hint="eastAsia"/>
          <w:sz w:val="28"/>
        </w:rPr>
        <w:t xml:space="preserve">           </w:t>
      </w:r>
      <w:r>
        <w:rPr>
          <w:rFonts w:hint="eastAsia"/>
          <w:spacing w:val="16"/>
          <w:sz w:val="28"/>
        </w:rPr>
        <w:t>专业学位类别</w:t>
      </w:r>
      <w:r>
        <w:rPr>
          <w:rFonts w:hint="eastAsia"/>
          <w:spacing w:val="16"/>
          <w:sz w:val="28"/>
        </w:rPr>
        <w:t xml:space="preserve"> </w:t>
      </w:r>
      <w:r>
        <w:rPr>
          <w:spacing w:val="16"/>
          <w:sz w:val="28"/>
          <w:u w:val="single"/>
        </w:rPr>
        <w:t xml:space="preserve">   </w:t>
      </w:r>
      <w:r>
        <w:rPr>
          <w:rFonts w:hint="eastAsia"/>
          <w:spacing w:val="16"/>
          <w:sz w:val="28"/>
          <w:u w:val="single"/>
        </w:rPr>
        <w:t xml:space="preserve"> </w:t>
      </w:r>
      <w:r>
        <w:rPr>
          <w:spacing w:val="16"/>
          <w:sz w:val="28"/>
          <w:u w:val="single"/>
        </w:rPr>
        <w:t xml:space="preserve">        </w:t>
      </w:r>
      <w:r>
        <w:rPr>
          <w:rFonts w:hint="eastAsia"/>
          <w:spacing w:val="16"/>
          <w:sz w:val="28"/>
          <w:u w:val="single"/>
        </w:rPr>
        <w:t xml:space="preserve">         </w:t>
      </w:r>
      <w:r>
        <w:rPr>
          <w:spacing w:val="16"/>
          <w:sz w:val="28"/>
          <w:u w:val="single"/>
        </w:rPr>
        <w:t xml:space="preserve">   </w:t>
      </w:r>
    </w:p>
    <w:p w14:paraId="2CAC8C44" w14:textId="77777777" w:rsidR="00D03831" w:rsidRDefault="00D03831" w:rsidP="00D03831">
      <w:pPr>
        <w:tabs>
          <w:tab w:val="left" w:pos="1260"/>
          <w:tab w:val="left" w:pos="1800"/>
        </w:tabs>
        <w:spacing w:line="360" w:lineRule="auto"/>
        <w:jc w:val="left"/>
        <w:rPr>
          <w:sz w:val="28"/>
        </w:rPr>
      </w:pPr>
      <w:r w:rsidRPr="002E1CAD">
        <w:rPr>
          <w:rFonts w:hint="eastAsia"/>
          <w:spacing w:val="16"/>
          <w:sz w:val="28"/>
        </w:rPr>
        <w:t xml:space="preserve">         </w:t>
      </w:r>
      <w:r>
        <w:rPr>
          <w:rFonts w:hint="eastAsia"/>
          <w:spacing w:val="16"/>
          <w:sz w:val="28"/>
        </w:rPr>
        <w:t>专业学位领域</w:t>
      </w:r>
      <w:r>
        <w:rPr>
          <w:rFonts w:hint="eastAsia"/>
          <w:spacing w:val="16"/>
          <w:sz w:val="28"/>
        </w:rPr>
        <w:t xml:space="preserve"> </w:t>
      </w:r>
      <w:r>
        <w:rPr>
          <w:rFonts w:hint="eastAsia"/>
          <w:spacing w:val="16"/>
          <w:sz w:val="28"/>
          <w:u w:val="single"/>
        </w:rPr>
        <w:t xml:space="preserve">                        </w:t>
      </w:r>
    </w:p>
    <w:p w14:paraId="728DC5A5" w14:textId="77777777" w:rsidR="00D03831" w:rsidRDefault="00D03831" w:rsidP="00D03831">
      <w:pPr>
        <w:spacing w:line="360" w:lineRule="auto"/>
        <w:jc w:val="left"/>
        <w:rPr>
          <w:rFonts w:ascii="宋体" w:hAnsi="宋体" w:hint="eastAsia"/>
          <w:sz w:val="28"/>
        </w:rPr>
      </w:pPr>
      <w:r>
        <w:rPr>
          <w:sz w:val="28"/>
        </w:rPr>
        <w:t xml:space="preserve">           </w:t>
      </w:r>
      <w:r>
        <w:rPr>
          <w:rFonts w:hint="eastAsia"/>
          <w:sz w:val="28"/>
        </w:rPr>
        <w:t>校</w:t>
      </w:r>
      <w:r>
        <w:rPr>
          <w:sz w:val="28"/>
        </w:rPr>
        <w:t xml:space="preserve"> 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内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</w:t>
      </w:r>
      <w:r>
        <w:rPr>
          <w:rFonts w:hint="eastAsia"/>
          <w:sz w:val="28"/>
        </w:rPr>
        <w:t>导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</w:t>
      </w:r>
      <w:r>
        <w:rPr>
          <w:rFonts w:hint="eastAsia"/>
          <w:sz w:val="28"/>
        </w:rPr>
        <w:t>师</w:t>
      </w:r>
      <w:r>
        <w:rPr>
          <w:sz w:val="28"/>
        </w:rPr>
        <w:t xml:space="preserve"> </w:t>
      </w:r>
      <w:r>
        <w:rPr>
          <w:sz w:val="28"/>
          <w:u w:val="single"/>
        </w:rPr>
        <w:t xml:space="preserve">                              </w:t>
      </w:r>
    </w:p>
    <w:p w14:paraId="43E44CF1" w14:textId="77777777" w:rsidR="00D03831" w:rsidRDefault="00D03831" w:rsidP="00D03831">
      <w:pPr>
        <w:spacing w:line="360" w:lineRule="auto"/>
        <w:jc w:val="left"/>
        <w:rPr>
          <w:rFonts w:ascii="宋体" w:hAnsi="宋体" w:hint="eastAsia"/>
          <w:sz w:val="28"/>
        </w:rPr>
      </w:pPr>
      <w:r>
        <w:rPr>
          <w:sz w:val="28"/>
        </w:rPr>
        <w:t xml:space="preserve">           </w:t>
      </w:r>
      <w:r>
        <w:rPr>
          <w:rFonts w:hint="eastAsia"/>
          <w:sz w:val="28"/>
        </w:rPr>
        <w:t>校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</w:t>
      </w:r>
      <w:r>
        <w:rPr>
          <w:rFonts w:hint="eastAsia"/>
          <w:sz w:val="28"/>
        </w:rPr>
        <w:t>外</w:t>
      </w:r>
      <w:r>
        <w:rPr>
          <w:sz w:val="28"/>
        </w:rPr>
        <w:t xml:space="preserve"> 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导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</w:t>
      </w:r>
      <w:r>
        <w:rPr>
          <w:rFonts w:hint="eastAsia"/>
          <w:sz w:val="28"/>
        </w:rPr>
        <w:t>师</w:t>
      </w:r>
      <w:r>
        <w:rPr>
          <w:sz w:val="28"/>
        </w:rPr>
        <w:t xml:space="preserve"> </w:t>
      </w:r>
      <w:r>
        <w:rPr>
          <w:sz w:val="28"/>
          <w:u w:val="single"/>
        </w:rPr>
        <w:t xml:space="preserve">                </w:t>
      </w:r>
      <w:r>
        <w:rPr>
          <w:rFonts w:hint="eastAsia"/>
          <w:sz w:val="28"/>
          <w:u w:val="single"/>
        </w:rPr>
        <w:t xml:space="preserve"> </w:t>
      </w:r>
      <w:r>
        <w:rPr>
          <w:sz w:val="28"/>
          <w:u w:val="single"/>
        </w:rPr>
        <w:t xml:space="preserve">             </w:t>
      </w:r>
    </w:p>
    <w:p w14:paraId="28689916" w14:textId="77777777" w:rsidR="00D03831" w:rsidRDefault="00D03831" w:rsidP="00D03831">
      <w:pPr>
        <w:spacing w:line="360" w:lineRule="auto"/>
        <w:rPr>
          <w:rFonts w:ascii="宋体" w:hAnsi="宋体" w:hint="eastAsia"/>
          <w:sz w:val="28"/>
        </w:rPr>
      </w:pPr>
    </w:p>
    <w:p w14:paraId="4FC5AB2C" w14:textId="77777777" w:rsidR="00D03831" w:rsidRDefault="00D03831" w:rsidP="00D03831">
      <w:pPr>
        <w:spacing w:line="500" w:lineRule="atLeast"/>
        <w:jc w:val="center"/>
        <w:rPr>
          <w:sz w:val="28"/>
        </w:rPr>
      </w:pPr>
    </w:p>
    <w:p w14:paraId="6D448A14" w14:textId="77777777" w:rsidR="00D03831" w:rsidRDefault="00D03831" w:rsidP="00D03831">
      <w:pPr>
        <w:spacing w:line="500" w:lineRule="atLeast"/>
        <w:jc w:val="center"/>
        <w:rPr>
          <w:sz w:val="28"/>
        </w:rPr>
      </w:pPr>
    </w:p>
    <w:p w14:paraId="79720BF6" w14:textId="77777777" w:rsidR="00D03831" w:rsidRDefault="00D03831" w:rsidP="00F9027E">
      <w:pPr>
        <w:spacing w:line="500" w:lineRule="atLeast"/>
        <w:jc w:val="center"/>
        <w:rPr>
          <w:sz w:val="28"/>
        </w:rPr>
      </w:pPr>
      <w:proofErr w:type="gramStart"/>
      <w:r>
        <w:rPr>
          <w:rFonts w:hint="eastAsia"/>
          <w:sz w:val="28"/>
        </w:rPr>
        <w:t>研</w:t>
      </w:r>
      <w:proofErr w:type="gramEnd"/>
      <w:r>
        <w:rPr>
          <w:sz w:val="28"/>
        </w:rPr>
        <w:t xml:space="preserve"> </w:t>
      </w:r>
      <w:r>
        <w:rPr>
          <w:rFonts w:hint="eastAsia"/>
          <w:sz w:val="28"/>
        </w:rPr>
        <w:t>究</w:t>
      </w:r>
      <w:r>
        <w:rPr>
          <w:sz w:val="28"/>
        </w:rPr>
        <w:t xml:space="preserve"> </w:t>
      </w:r>
      <w:r>
        <w:rPr>
          <w:rFonts w:hint="eastAsia"/>
          <w:sz w:val="28"/>
        </w:rPr>
        <w:t>生</w:t>
      </w:r>
      <w:r>
        <w:rPr>
          <w:sz w:val="28"/>
        </w:rPr>
        <w:t xml:space="preserve"> </w:t>
      </w:r>
      <w:r w:rsidR="00F9027E">
        <w:rPr>
          <w:rFonts w:hint="eastAsia"/>
          <w:sz w:val="28"/>
        </w:rPr>
        <w:t>部</w:t>
      </w:r>
      <w:r>
        <w:rPr>
          <w:sz w:val="28"/>
        </w:rPr>
        <w:t xml:space="preserve"> </w:t>
      </w:r>
      <w:r>
        <w:rPr>
          <w:rFonts w:hint="eastAsia"/>
          <w:sz w:val="28"/>
        </w:rPr>
        <w:t>制</w:t>
      </w:r>
      <w:r>
        <w:rPr>
          <w:kern w:val="0"/>
          <w:sz w:val="28"/>
        </w:rPr>
        <w:br w:type="page"/>
      </w:r>
    </w:p>
    <w:tbl>
      <w:tblPr>
        <w:tblW w:w="95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4"/>
        <w:gridCol w:w="2289"/>
        <w:gridCol w:w="2956"/>
        <w:gridCol w:w="1918"/>
      </w:tblGrid>
      <w:tr w:rsidR="00D03831" w14:paraId="22BDB58D" w14:textId="77777777" w:rsidTr="009C09B3">
        <w:trPr>
          <w:trHeight w:val="737"/>
          <w:jc w:val="center"/>
        </w:trPr>
        <w:tc>
          <w:tcPr>
            <w:tcW w:w="9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1CF62" w14:textId="77777777" w:rsidR="00D03831" w:rsidRDefault="00D03831" w:rsidP="009C09B3">
            <w:r>
              <w:rPr>
                <w:rFonts w:ascii="宋体" w:hAnsi="宋体" w:hint="eastAsia"/>
                <w:b/>
                <w:sz w:val="24"/>
              </w:rPr>
              <w:lastRenderedPageBreak/>
              <w:t>1．</w:t>
            </w:r>
            <w:r w:rsidR="00BC2CFA">
              <w:rPr>
                <w:rFonts w:ascii="宋体" w:hAnsi="宋体" w:hint="eastAsia"/>
                <w:b/>
                <w:sz w:val="24"/>
              </w:rPr>
              <w:t>实习实践</w:t>
            </w:r>
            <w:r>
              <w:rPr>
                <w:rFonts w:ascii="宋体" w:hAnsi="宋体" w:hint="eastAsia"/>
                <w:b/>
                <w:sz w:val="24"/>
              </w:rPr>
              <w:t>安排一览表</w:t>
            </w:r>
          </w:p>
        </w:tc>
      </w:tr>
      <w:tr w:rsidR="00D03831" w14:paraId="1E745A3A" w14:textId="77777777" w:rsidTr="009C09B3">
        <w:trPr>
          <w:trHeight w:val="737"/>
          <w:jc w:val="center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EA989E" w14:textId="77777777" w:rsidR="00D03831" w:rsidRDefault="00BC2CFA" w:rsidP="009C09B3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hint="eastAsia"/>
                <w:szCs w:val="21"/>
              </w:rPr>
              <w:t>实习实践</w:t>
            </w:r>
            <w:r w:rsidR="00D03831">
              <w:rPr>
                <w:rFonts w:hint="eastAsia"/>
                <w:szCs w:val="21"/>
              </w:rPr>
              <w:t>单位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CEDE0A7" w14:textId="77777777" w:rsidR="00D03831" w:rsidRDefault="00BC2CFA" w:rsidP="009C09B3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hint="eastAsia"/>
                <w:szCs w:val="21"/>
              </w:rPr>
              <w:t>实习实践</w:t>
            </w:r>
            <w:r w:rsidR="00D03831">
              <w:rPr>
                <w:rFonts w:hint="eastAsia"/>
                <w:szCs w:val="21"/>
              </w:rPr>
              <w:t>地点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CD05F27" w14:textId="77777777" w:rsidR="00D03831" w:rsidRDefault="00D03831" w:rsidP="009C09B3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hint="eastAsia"/>
                <w:szCs w:val="21"/>
              </w:rPr>
              <w:t>起止时间（年月日</w:t>
            </w:r>
            <w:r>
              <w:rPr>
                <w:szCs w:val="21"/>
              </w:rPr>
              <w:t>-</w:t>
            </w:r>
            <w:r>
              <w:rPr>
                <w:rFonts w:hint="eastAsia"/>
                <w:szCs w:val="21"/>
              </w:rPr>
              <w:t>年月日）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F3801" w14:textId="77777777" w:rsidR="00D03831" w:rsidRDefault="00D03831" w:rsidP="009C09B3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hint="eastAsia"/>
                <w:szCs w:val="21"/>
              </w:rPr>
              <w:t>累计时间（天）</w:t>
            </w:r>
          </w:p>
        </w:tc>
      </w:tr>
      <w:tr w:rsidR="00D03831" w14:paraId="49F8DB9E" w14:textId="77777777" w:rsidTr="009C09B3">
        <w:trPr>
          <w:trHeight w:val="737"/>
          <w:jc w:val="center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B63111" w14:textId="77777777" w:rsidR="00D03831" w:rsidRDefault="00D03831" w:rsidP="009C09B3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855CC1" w14:textId="77777777" w:rsidR="00D03831" w:rsidRDefault="00D03831" w:rsidP="009C09B3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40A17" w14:textId="77777777" w:rsidR="00D03831" w:rsidRDefault="00D03831" w:rsidP="009C09B3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3F41E" w14:textId="77777777" w:rsidR="00D03831" w:rsidRDefault="00D03831" w:rsidP="009C09B3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D03831" w14:paraId="5EE1C827" w14:textId="77777777" w:rsidTr="009C09B3">
        <w:trPr>
          <w:trHeight w:val="737"/>
          <w:jc w:val="center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0E297E" w14:textId="77777777" w:rsidR="00D03831" w:rsidRDefault="00D03831" w:rsidP="009C09B3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5AC0FC" w14:textId="77777777" w:rsidR="00D03831" w:rsidRDefault="00D03831" w:rsidP="009C09B3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AA40EA" w14:textId="77777777" w:rsidR="00D03831" w:rsidRDefault="00D03831" w:rsidP="009C09B3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21C8" w14:textId="77777777" w:rsidR="00D03831" w:rsidRDefault="00D03831" w:rsidP="009C09B3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D03831" w14:paraId="18F6B4C0" w14:textId="77777777" w:rsidTr="009C09B3">
        <w:trPr>
          <w:trHeight w:val="737"/>
          <w:jc w:val="center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C8597C" w14:textId="77777777" w:rsidR="00D03831" w:rsidRDefault="00D03831" w:rsidP="009C09B3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1DB14E" w14:textId="77777777" w:rsidR="00D03831" w:rsidRDefault="00D03831" w:rsidP="009C09B3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27CD35" w14:textId="77777777" w:rsidR="00D03831" w:rsidRDefault="00D03831" w:rsidP="009C09B3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5C37" w14:textId="77777777" w:rsidR="00D03831" w:rsidRDefault="00D03831" w:rsidP="009C09B3">
            <w:pPr>
              <w:rPr>
                <w:rFonts w:ascii="宋体" w:hAnsi="宋体" w:hint="eastAsia"/>
                <w:b/>
                <w:sz w:val="24"/>
              </w:rPr>
            </w:pPr>
          </w:p>
        </w:tc>
      </w:tr>
      <w:tr w:rsidR="00D03831" w14:paraId="758B7B34" w14:textId="77777777" w:rsidTr="009C09B3">
        <w:trPr>
          <w:trHeight w:val="60"/>
          <w:jc w:val="center"/>
        </w:trPr>
        <w:tc>
          <w:tcPr>
            <w:tcW w:w="9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0EC83" w14:textId="77777777" w:rsidR="00D03831" w:rsidRDefault="00D03831" w:rsidP="009C09B3">
            <w:pPr>
              <w:rPr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2．</w:t>
            </w:r>
            <w:r w:rsidR="00BC2CFA">
              <w:rPr>
                <w:rFonts w:ascii="宋体" w:hAnsi="宋体" w:hint="eastAsia"/>
                <w:b/>
                <w:sz w:val="24"/>
              </w:rPr>
              <w:t>实习实践</w:t>
            </w:r>
            <w:r>
              <w:rPr>
                <w:rFonts w:ascii="宋体" w:hAnsi="宋体" w:hint="eastAsia"/>
                <w:b/>
                <w:sz w:val="24"/>
              </w:rPr>
              <w:t>总结</w:t>
            </w:r>
            <w:r>
              <w:rPr>
                <w:rFonts w:ascii="宋体" w:hAnsi="宋体" w:hint="eastAsia"/>
                <w:sz w:val="24"/>
              </w:rPr>
              <w:t>（研究生全面总结</w:t>
            </w:r>
            <w:r>
              <w:rPr>
                <w:rFonts w:hint="eastAsia"/>
                <w:sz w:val="24"/>
              </w:rPr>
              <w:t>实践计划的完成情况，</w:t>
            </w:r>
            <w:r>
              <w:rPr>
                <w:rFonts w:ascii="宋体" w:hAnsi="宋体" w:hint="eastAsia"/>
                <w:sz w:val="24"/>
              </w:rPr>
              <w:t>本人运用了</w:t>
            </w:r>
            <w:proofErr w:type="gramStart"/>
            <w:r>
              <w:rPr>
                <w:rFonts w:ascii="宋体" w:hAnsi="宋体" w:hint="eastAsia"/>
                <w:sz w:val="24"/>
              </w:rPr>
              <w:t>哪些理论</w:t>
            </w:r>
            <w:proofErr w:type="gramEnd"/>
            <w:r>
              <w:rPr>
                <w:rFonts w:ascii="宋体" w:hAnsi="宋体" w:hint="eastAsia"/>
                <w:sz w:val="24"/>
              </w:rPr>
              <w:t>知识；在实践中遇到问题是如何解决的；</w:t>
            </w:r>
            <w:r>
              <w:rPr>
                <w:rFonts w:hint="eastAsia"/>
                <w:sz w:val="24"/>
              </w:rPr>
              <w:t>取得的</w:t>
            </w:r>
            <w:r w:rsidR="00BC2CFA">
              <w:rPr>
                <w:rFonts w:hint="eastAsia"/>
                <w:sz w:val="24"/>
              </w:rPr>
              <w:t>实习实践</w:t>
            </w:r>
            <w:r>
              <w:rPr>
                <w:rFonts w:hint="eastAsia"/>
                <w:sz w:val="24"/>
              </w:rPr>
              <w:t>成果；专业实践技能、职业素质等方面的提升，对职业岗位工作的认识，</w:t>
            </w:r>
            <w:r>
              <w:rPr>
                <w:rFonts w:ascii="宋体" w:hAnsi="宋体" w:hint="eastAsia"/>
                <w:sz w:val="24"/>
              </w:rPr>
              <w:t>对相关专业问题能否提出合理化建议及创新方法；综合素质得到了哪些提高；实践和双方导师的指导，学习和工作方面的进步</w:t>
            </w:r>
            <w:r>
              <w:rPr>
                <w:rFonts w:hint="eastAsia"/>
                <w:sz w:val="24"/>
              </w:rPr>
              <w:t>与存在的</w:t>
            </w:r>
            <w:r>
              <w:rPr>
                <w:rFonts w:ascii="宋体" w:hAnsi="宋体" w:hint="eastAsia"/>
                <w:sz w:val="24"/>
              </w:rPr>
              <w:t>不足</w:t>
            </w:r>
            <w:r>
              <w:rPr>
                <w:rFonts w:hint="eastAsia"/>
                <w:sz w:val="24"/>
              </w:rPr>
              <w:t>等）</w:t>
            </w:r>
          </w:p>
          <w:p w14:paraId="2BFE315C" w14:textId="77777777" w:rsidR="00D03831" w:rsidRDefault="00D03831" w:rsidP="009C09B3">
            <w:pPr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（可附加页）</w:t>
            </w:r>
          </w:p>
          <w:p w14:paraId="51B8731B" w14:textId="77777777" w:rsidR="00D03831" w:rsidRDefault="00D03831" w:rsidP="009C09B3">
            <w:pPr>
              <w:rPr>
                <w:b/>
                <w:sz w:val="24"/>
              </w:rPr>
            </w:pPr>
          </w:p>
          <w:p w14:paraId="2C24C719" w14:textId="77777777" w:rsidR="00D03831" w:rsidRDefault="00D03831" w:rsidP="009C09B3">
            <w:pPr>
              <w:rPr>
                <w:b/>
                <w:sz w:val="24"/>
              </w:rPr>
            </w:pPr>
          </w:p>
          <w:p w14:paraId="19F6E054" w14:textId="77777777" w:rsidR="00D03831" w:rsidRDefault="00D03831" w:rsidP="009C09B3">
            <w:pPr>
              <w:rPr>
                <w:b/>
                <w:sz w:val="24"/>
              </w:rPr>
            </w:pPr>
          </w:p>
          <w:p w14:paraId="2F08AC9D" w14:textId="77777777" w:rsidR="00D03831" w:rsidRDefault="00D03831" w:rsidP="009C09B3">
            <w:pPr>
              <w:rPr>
                <w:b/>
                <w:sz w:val="24"/>
              </w:rPr>
            </w:pPr>
          </w:p>
          <w:p w14:paraId="7AD2E26A" w14:textId="77777777" w:rsidR="00D03831" w:rsidRDefault="00D03831" w:rsidP="009C09B3">
            <w:pPr>
              <w:rPr>
                <w:b/>
                <w:sz w:val="24"/>
              </w:rPr>
            </w:pPr>
          </w:p>
          <w:p w14:paraId="0745057B" w14:textId="77777777" w:rsidR="00D03831" w:rsidRDefault="00D03831" w:rsidP="009C09B3">
            <w:pPr>
              <w:rPr>
                <w:b/>
                <w:sz w:val="24"/>
              </w:rPr>
            </w:pPr>
          </w:p>
          <w:p w14:paraId="7DEFF4A8" w14:textId="77777777" w:rsidR="00D03831" w:rsidRDefault="00D03831" w:rsidP="009C09B3">
            <w:pPr>
              <w:rPr>
                <w:b/>
                <w:sz w:val="24"/>
              </w:rPr>
            </w:pPr>
          </w:p>
          <w:p w14:paraId="7989BAFA" w14:textId="77777777" w:rsidR="00D03831" w:rsidRDefault="00D03831" w:rsidP="009C09B3">
            <w:pPr>
              <w:rPr>
                <w:b/>
                <w:sz w:val="24"/>
              </w:rPr>
            </w:pPr>
          </w:p>
          <w:p w14:paraId="33D70308" w14:textId="77777777" w:rsidR="00D03831" w:rsidRDefault="00D03831" w:rsidP="009C09B3">
            <w:pPr>
              <w:rPr>
                <w:b/>
                <w:sz w:val="24"/>
              </w:rPr>
            </w:pPr>
          </w:p>
          <w:p w14:paraId="5A9C0745" w14:textId="77777777" w:rsidR="00D03831" w:rsidRDefault="00D03831" w:rsidP="009C09B3">
            <w:pPr>
              <w:rPr>
                <w:b/>
                <w:sz w:val="24"/>
              </w:rPr>
            </w:pPr>
          </w:p>
          <w:p w14:paraId="2ECFD934" w14:textId="77777777" w:rsidR="00D03831" w:rsidRDefault="00D03831" w:rsidP="009C09B3">
            <w:pPr>
              <w:rPr>
                <w:b/>
                <w:sz w:val="24"/>
              </w:rPr>
            </w:pPr>
          </w:p>
          <w:p w14:paraId="76CC7262" w14:textId="77777777" w:rsidR="00D03831" w:rsidRDefault="00D03831" w:rsidP="009C09B3">
            <w:pPr>
              <w:rPr>
                <w:b/>
                <w:sz w:val="24"/>
              </w:rPr>
            </w:pPr>
          </w:p>
          <w:p w14:paraId="1C4D1948" w14:textId="77777777" w:rsidR="00D03831" w:rsidRDefault="00D03831" w:rsidP="009C09B3">
            <w:pPr>
              <w:rPr>
                <w:b/>
                <w:sz w:val="24"/>
              </w:rPr>
            </w:pPr>
          </w:p>
          <w:p w14:paraId="54CFA66A" w14:textId="77777777" w:rsidR="00D03831" w:rsidRDefault="00D03831" w:rsidP="009C09B3">
            <w:pPr>
              <w:ind w:firstLineChars="800" w:firstLine="1920"/>
              <w:rPr>
                <w:rFonts w:ascii="宋体" w:hAnsi="宋体" w:hint="eastAsia"/>
                <w:sz w:val="24"/>
              </w:rPr>
            </w:pPr>
            <w:r>
              <w:rPr>
                <w:rFonts w:hint="eastAsia"/>
                <w:sz w:val="24"/>
              </w:rPr>
              <w:t>研究生本人签字：</w:t>
            </w:r>
            <w:r>
              <w:rPr>
                <w:sz w:val="24"/>
              </w:rPr>
              <w:t xml:space="preserve">                            </w:t>
            </w:r>
            <w:r>
              <w:rPr>
                <w:rFonts w:ascii="宋体" w:hAnsi="宋体" w:hint="eastAsia"/>
                <w:sz w:val="24"/>
              </w:rPr>
              <w:t>年     月     日</w:t>
            </w:r>
          </w:p>
          <w:p w14:paraId="3D300062" w14:textId="77777777" w:rsidR="00D03831" w:rsidRDefault="00D03831" w:rsidP="009C09B3">
            <w:pPr>
              <w:ind w:firstLineChars="800" w:firstLine="1928"/>
              <w:rPr>
                <w:rFonts w:ascii="宋体" w:hAnsi="宋体" w:hint="eastAsia"/>
                <w:b/>
                <w:sz w:val="24"/>
              </w:rPr>
            </w:pPr>
          </w:p>
        </w:tc>
      </w:tr>
      <w:tr w:rsidR="00D03831" w14:paraId="19EB8C31" w14:textId="77777777" w:rsidTr="00881274">
        <w:trPr>
          <w:trHeight w:val="2342"/>
          <w:jc w:val="center"/>
        </w:trPr>
        <w:tc>
          <w:tcPr>
            <w:tcW w:w="9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25E4C" w14:textId="77777777" w:rsidR="00D03831" w:rsidRDefault="00D03831" w:rsidP="009C09B3">
            <w:pPr>
              <w:rPr>
                <w:sz w:val="24"/>
              </w:rPr>
            </w:pPr>
          </w:p>
          <w:p w14:paraId="0CE84C60" w14:textId="77777777" w:rsidR="00D03831" w:rsidRDefault="00D03831" w:rsidP="009C09B3">
            <w:pPr>
              <w:rPr>
                <w:sz w:val="24"/>
              </w:rPr>
            </w:pPr>
          </w:p>
          <w:p w14:paraId="46C6AC49" w14:textId="77777777" w:rsidR="00D03831" w:rsidRDefault="00D03831" w:rsidP="009C09B3">
            <w:pPr>
              <w:rPr>
                <w:sz w:val="24"/>
              </w:rPr>
            </w:pPr>
          </w:p>
          <w:p w14:paraId="4ECC39D6" w14:textId="77777777" w:rsidR="00D03831" w:rsidRDefault="00D03831" w:rsidP="009C09B3">
            <w:pPr>
              <w:rPr>
                <w:sz w:val="24"/>
              </w:rPr>
            </w:pPr>
          </w:p>
          <w:p w14:paraId="0BD3A2AF" w14:textId="77777777" w:rsidR="00D03831" w:rsidRDefault="00D03831" w:rsidP="009C09B3">
            <w:pPr>
              <w:ind w:firstLineChars="700" w:firstLine="1680"/>
              <w:rPr>
                <w:sz w:val="24"/>
              </w:rPr>
            </w:pPr>
            <w:r>
              <w:rPr>
                <w:rFonts w:hint="eastAsia"/>
                <w:sz w:val="24"/>
              </w:rPr>
              <w:t>导师审核意见（签字）：</w:t>
            </w:r>
            <w:r>
              <w:rPr>
                <w:sz w:val="24"/>
              </w:rPr>
              <w:t xml:space="preserve">                    </w:t>
            </w:r>
          </w:p>
          <w:p w14:paraId="5114C22E" w14:textId="77777777" w:rsidR="00D03831" w:rsidRDefault="00D03831" w:rsidP="009C09B3">
            <w:pPr>
              <w:ind w:firstLineChars="3000" w:firstLine="7200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 月     日</w:t>
            </w:r>
          </w:p>
          <w:p w14:paraId="246A37CD" w14:textId="77777777" w:rsidR="00D03831" w:rsidRDefault="00D03831" w:rsidP="009C09B3">
            <w:pPr>
              <w:rPr>
                <w:rFonts w:ascii="宋体" w:hAnsi="宋体" w:hint="eastAsia"/>
                <w:b/>
                <w:sz w:val="24"/>
              </w:rPr>
            </w:pPr>
          </w:p>
        </w:tc>
      </w:tr>
    </w:tbl>
    <w:p w14:paraId="7C6DE9AC" w14:textId="77777777" w:rsidR="00D12D64" w:rsidRPr="00D03831" w:rsidRDefault="00D12D64" w:rsidP="00F9027E"/>
    <w:sectPr w:rsidR="00D12D64" w:rsidRPr="00D03831" w:rsidSect="0072576E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441D9" w14:textId="77777777" w:rsidR="00047780" w:rsidRDefault="00047780" w:rsidP="00D03831">
      <w:r>
        <w:separator/>
      </w:r>
    </w:p>
  </w:endnote>
  <w:endnote w:type="continuationSeparator" w:id="0">
    <w:p w14:paraId="7EE4CA42" w14:textId="77777777" w:rsidR="00047780" w:rsidRDefault="00047780" w:rsidP="00D03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01B4E" w14:textId="77777777" w:rsidR="00047780" w:rsidRDefault="00047780" w:rsidP="00D03831">
      <w:r>
        <w:separator/>
      </w:r>
    </w:p>
  </w:footnote>
  <w:footnote w:type="continuationSeparator" w:id="0">
    <w:p w14:paraId="24DD7932" w14:textId="77777777" w:rsidR="00047780" w:rsidRDefault="00047780" w:rsidP="00D03831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yang song">
    <w15:presenceInfo w15:providerId="Windows Live" w15:userId="dd8ebd704a587c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831"/>
    <w:rsid w:val="000067F6"/>
    <w:rsid w:val="00030092"/>
    <w:rsid w:val="00047780"/>
    <w:rsid w:val="00096402"/>
    <w:rsid w:val="000F169D"/>
    <w:rsid w:val="000F6B18"/>
    <w:rsid w:val="00110AD6"/>
    <w:rsid w:val="0014295E"/>
    <w:rsid w:val="00167240"/>
    <w:rsid w:val="00182327"/>
    <w:rsid w:val="001C17C4"/>
    <w:rsid w:val="001D40CE"/>
    <w:rsid w:val="001D4E21"/>
    <w:rsid w:val="002609EC"/>
    <w:rsid w:val="00264FC4"/>
    <w:rsid w:val="002B4B46"/>
    <w:rsid w:val="0032695B"/>
    <w:rsid w:val="00327198"/>
    <w:rsid w:val="00343444"/>
    <w:rsid w:val="00421FA8"/>
    <w:rsid w:val="00452BA7"/>
    <w:rsid w:val="004533F2"/>
    <w:rsid w:val="005041ED"/>
    <w:rsid w:val="00515544"/>
    <w:rsid w:val="00556EF4"/>
    <w:rsid w:val="006C3045"/>
    <w:rsid w:val="006D3C0D"/>
    <w:rsid w:val="006E007E"/>
    <w:rsid w:val="006F0367"/>
    <w:rsid w:val="007079FE"/>
    <w:rsid w:val="00734580"/>
    <w:rsid w:val="00782779"/>
    <w:rsid w:val="007E2A91"/>
    <w:rsid w:val="00800552"/>
    <w:rsid w:val="00823405"/>
    <w:rsid w:val="00881274"/>
    <w:rsid w:val="008C1F61"/>
    <w:rsid w:val="008C5EF5"/>
    <w:rsid w:val="008F04A2"/>
    <w:rsid w:val="009A5487"/>
    <w:rsid w:val="00A61B71"/>
    <w:rsid w:val="00A71BC0"/>
    <w:rsid w:val="00A83C61"/>
    <w:rsid w:val="00B230B6"/>
    <w:rsid w:val="00BC2CFA"/>
    <w:rsid w:val="00BC66A0"/>
    <w:rsid w:val="00C44A49"/>
    <w:rsid w:val="00C90DA1"/>
    <w:rsid w:val="00CA76D1"/>
    <w:rsid w:val="00D03831"/>
    <w:rsid w:val="00D12D64"/>
    <w:rsid w:val="00D46B72"/>
    <w:rsid w:val="00D6189F"/>
    <w:rsid w:val="00D91F0D"/>
    <w:rsid w:val="00DB1558"/>
    <w:rsid w:val="00DF762E"/>
    <w:rsid w:val="00E76C66"/>
    <w:rsid w:val="00F90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D8F02F"/>
  <w15:docId w15:val="{67C67E55-8C61-41A7-B80F-D9EC953F1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383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D03831"/>
    <w:pPr>
      <w:keepNext/>
      <w:keepLines/>
      <w:spacing w:beforeLines="150" w:line="600" w:lineRule="exact"/>
      <w:jc w:val="center"/>
      <w:outlineLvl w:val="0"/>
    </w:pPr>
    <w:rPr>
      <w:rFonts w:eastAsia="方正小标宋简体"/>
      <w:bCs/>
      <w:kern w:val="0"/>
      <w:sz w:val="44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038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D03831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D0383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D03831"/>
    <w:rPr>
      <w:sz w:val="18"/>
      <w:szCs w:val="18"/>
    </w:rPr>
  </w:style>
  <w:style w:type="paragraph" w:styleId="a7">
    <w:name w:val="Plain Text"/>
    <w:basedOn w:val="a"/>
    <w:link w:val="a8"/>
    <w:rsid w:val="00D03831"/>
    <w:rPr>
      <w:rFonts w:ascii="宋体" w:hAnsi="Courier New" w:cs="Courier New"/>
      <w:szCs w:val="21"/>
    </w:rPr>
  </w:style>
  <w:style w:type="character" w:customStyle="1" w:styleId="a8">
    <w:name w:val="纯文本 字符"/>
    <w:basedOn w:val="a0"/>
    <w:link w:val="a7"/>
    <w:rsid w:val="00D03831"/>
    <w:rPr>
      <w:rFonts w:ascii="宋体" w:eastAsia="宋体" w:hAnsi="Courier New" w:cs="Courier New"/>
      <w:szCs w:val="21"/>
    </w:rPr>
  </w:style>
  <w:style w:type="character" w:customStyle="1" w:styleId="10">
    <w:name w:val="标题 1 字符"/>
    <w:basedOn w:val="a0"/>
    <w:link w:val="1"/>
    <w:uiPriority w:val="99"/>
    <w:qFormat/>
    <w:rsid w:val="00D03831"/>
    <w:rPr>
      <w:rFonts w:ascii="Times New Roman" w:eastAsia="方正小标宋简体" w:hAnsi="Times New Roman" w:cs="Times New Roman"/>
      <w:bCs/>
      <w:kern w:val="0"/>
      <w:sz w:val="44"/>
      <w:szCs w:val="30"/>
    </w:rPr>
  </w:style>
  <w:style w:type="paragraph" w:styleId="a9">
    <w:name w:val="Balloon Text"/>
    <w:basedOn w:val="a"/>
    <w:link w:val="aa"/>
    <w:uiPriority w:val="99"/>
    <w:semiHidden/>
    <w:unhideWhenUsed/>
    <w:rsid w:val="008C5EF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8C5EF5"/>
    <w:rPr>
      <w:rFonts w:ascii="Times New Roman" w:eastAsia="宋体" w:hAnsi="Times New Roman" w:cs="Times New Roman"/>
      <w:sz w:val="18"/>
      <w:szCs w:val="18"/>
    </w:rPr>
  </w:style>
  <w:style w:type="paragraph" w:customStyle="1" w:styleId="m1">
    <w:name w:val="m_标题1"/>
    <w:basedOn w:val="1"/>
    <w:rsid w:val="00734580"/>
    <w:pPr>
      <w:spacing w:beforeLines="0" w:after="330" w:line="576" w:lineRule="auto"/>
      <w:jc w:val="both"/>
    </w:pPr>
    <w:rPr>
      <w:rFonts w:eastAsia="宋体"/>
      <w:b/>
      <w:kern w:val="44"/>
      <w:sz w:val="32"/>
      <w:szCs w:val="44"/>
    </w:rPr>
  </w:style>
  <w:style w:type="paragraph" w:styleId="ab">
    <w:name w:val="Revision"/>
    <w:hidden/>
    <w:uiPriority w:val="99"/>
    <w:semiHidden/>
    <w:rsid w:val="0032695B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29A4F-E711-4314-9E45-1067159CD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1955</Characters>
  <Application>Microsoft Office Word</Application>
  <DocSecurity>0</DocSecurity>
  <Lines>16</Lines>
  <Paragraphs>4</Paragraphs>
  <ScaleCrop>false</ScaleCrop>
  <Company>nwsuaf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刘海斌</dc:creator>
  <cp:lastModifiedBy>yang song</cp:lastModifiedBy>
  <cp:revision>4</cp:revision>
  <dcterms:created xsi:type="dcterms:W3CDTF">2024-11-14T02:30:00Z</dcterms:created>
  <dcterms:modified xsi:type="dcterms:W3CDTF">2024-11-14T02:30:00Z</dcterms:modified>
</cp:coreProperties>
</file>